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2E73FB2D" w:rsidR="002C05A6" w:rsidRDefault="00623D8C" w:rsidP="007A74D7">
      <w:pPr>
        <w:spacing w:after="120" w:line="240" w:lineRule="auto"/>
        <w:jc w:val="right"/>
      </w:pPr>
      <w:bookmarkStart w:id="0" w:name="_GoBack"/>
      <w:bookmarkEnd w:id="0"/>
      <w:ins w:id="1" w:author="Autor">
        <w:del w:id="2" w:author="Autor">
          <w:r w:rsidDel="00F12CA2">
            <w:delText>ň</w:delText>
          </w:r>
        </w:del>
      </w:ins>
      <w:r w:rsidR="00E567CB" w:rsidRPr="005D660F">
        <w:t xml:space="preserve">Príloha č. </w:t>
      </w:r>
      <w:ins w:id="3" w:author="Autor">
        <w:r w:rsidR="00F12CA2">
          <w:t>6</w:t>
        </w:r>
      </w:ins>
      <w:del w:id="4" w:author="Autor">
        <w:r w:rsidR="005D660F" w:rsidRPr="005D660F" w:rsidDel="001E6ECA">
          <w:delText>9</w:delText>
        </w:r>
      </w:del>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446" w:type="dxa"/>
        <w:jc w:val="center"/>
        <w:tblLook w:val="04A0" w:firstRow="1" w:lastRow="0" w:firstColumn="1" w:lastColumn="0" w:noHBand="0" w:noVBand="1"/>
      </w:tblPr>
      <w:tblGrid>
        <w:gridCol w:w="2367"/>
        <w:gridCol w:w="139"/>
        <w:gridCol w:w="4377"/>
        <w:gridCol w:w="4655"/>
        <w:gridCol w:w="3908"/>
      </w:tblGrid>
      <w:tr w:rsidR="00271078" w:rsidRPr="00B53816" w14:paraId="5D8E9C9D" w14:textId="77777777" w:rsidTr="00DA6189">
        <w:trPr>
          <w:jc w:val="center"/>
        </w:trPr>
        <w:tc>
          <w:tcPr>
            <w:tcW w:w="2547" w:type="dxa"/>
            <w:gridSpan w:val="2"/>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394"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78"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podmienky zo strany Prijímateľa</w:t>
            </w:r>
          </w:p>
        </w:tc>
        <w:tc>
          <w:tcPr>
            <w:tcW w:w="3827"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271078" w:rsidRPr="00B53816" w14:paraId="4E44AC63" w14:textId="77777777" w:rsidTr="00DA6189">
        <w:trPr>
          <w:jc w:val="center"/>
        </w:trPr>
        <w:tc>
          <w:tcPr>
            <w:tcW w:w="2547" w:type="dxa"/>
            <w:gridSpan w:val="2"/>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394" w:type="dxa"/>
            <w:shd w:val="clear" w:color="auto" w:fill="auto"/>
          </w:tcPr>
          <w:p w14:paraId="0FD9D87F" w14:textId="516B4442"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del w:id="5" w:author="Autor">
              <w:r w:rsidRPr="005B43A4" w:rsidDel="00E928A6">
                <w:rPr>
                  <w:rFonts w:cstheme="minorHAnsi"/>
                </w:rPr>
                <w:delText xml:space="preserve"> a</w:delText>
              </w:r>
            </w:del>
            <w:ins w:id="6" w:author="Autor">
              <w:r w:rsidR="00E928A6">
                <w:rPr>
                  <w:rFonts w:cstheme="minorHAnsi"/>
                </w:rPr>
                <w:t>,</w:t>
              </w:r>
            </w:ins>
            <w:r w:rsidRPr="005B43A4">
              <w:rPr>
                <w:rFonts w:cstheme="minorHAnsi"/>
              </w:rPr>
              <w:t xml:space="preserve"> ktoré podporujú prechod na klimaticky neutrálne hospodárstvo v zmysle článku 10 ods. 1 a 2 </w:t>
            </w:r>
            <w:r w:rsidR="00384670">
              <w:rPr>
                <w:rFonts w:cstheme="minorHAnsi"/>
              </w:rPr>
              <w:t>n</w:t>
            </w:r>
            <w:r w:rsidRPr="005B43A4">
              <w:rPr>
                <w:rFonts w:cstheme="minorHAnsi"/>
              </w:rPr>
              <w:t xml:space="preserve">ariadenia Európskeho parlamentu a Rady (EÚ) 2020/852 z 18. júna 2020 o vytvorení rámca na uľahčenie udržateľných investícií a o zmene nariadenia (EU) 2019/2088. </w:t>
            </w:r>
          </w:p>
          <w:p w14:paraId="5C09BB0F" w14:textId="1B266E99" w:rsidR="000E6706" w:rsidRPr="003A4D65" w:rsidRDefault="007D0C72" w:rsidP="00384670">
            <w:pPr>
              <w:spacing w:after="120"/>
              <w:jc w:val="both"/>
              <w:rPr>
                <w:rFonts w:cstheme="minorHAnsi"/>
              </w:rPr>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w:t>
            </w:r>
            <w:ins w:id="7" w:author="Autor">
              <w:r w:rsidR="00E928A6">
                <w:rPr>
                  <w:rFonts w:cstheme="minorHAnsi"/>
                </w:rPr>
                <w:t>s</w:t>
              </w:r>
            </w:ins>
            <w:del w:id="8" w:author="Autor">
              <w:r w:rsidRPr="007D0C72" w:rsidDel="00E928A6">
                <w:rPr>
                  <w:rFonts w:cstheme="minorHAnsi"/>
                </w:rPr>
                <w:delText>S</w:delText>
              </w:r>
            </w:del>
            <w:r w:rsidRPr="007D0C72">
              <w:rPr>
                <w:rFonts w:cstheme="minorHAnsi"/>
              </w:rPr>
              <w:t xml:space="preserve">mernice Európskeho parlamentu a Rady </w:t>
            </w:r>
            <w:r w:rsidRPr="00DB7F81">
              <w:rPr>
                <w:rFonts w:cstheme="minorHAnsi"/>
              </w:rPr>
              <w:t>2010/75/EÚ z 24. novembra 2010 o priemyselných emisiách</w:t>
            </w:r>
            <w:r w:rsidR="00384670" w:rsidRPr="00DB7F81">
              <w:rPr>
                <w:rFonts w:cstheme="minorHAnsi"/>
              </w:rPr>
              <w:t xml:space="preserve"> </w:t>
            </w:r>
            <w:r w:rsidR="00384670" w:rsidRPr="005D51D3">
              <w:rPr>
                <w:rFonts w:cstheme="minorHAnsi"/>
                <w:color w:val="1F4E79"/>
              </w:rPr>
              <w:t>(</w:t>
            </w:r>
            <w:r w:rsidR="00384670" w:rsidRPr="005D51D3">
              <w:rPr>
                <w:rFonts w:cstheme="minorHAnsi"/>
              </w:rPr>
              <w:t>integrovaná prevencia a kontrola znečisťovania životného prostredia) v platnom znení</w:t>
            </w:r>
            <w:r w:rsidRPr="00DB7F81">
              <w:rPr>
                <w:rFonts w:cstheme="minorHAnsi"/>
              </w:rPr>
              <w:t xml:space="preserve"> (</w:t>
            </w:r>
            <w:r w:rsidR="00384670" w:rsidRPr="00DB7F81">
              <w:rPr>
                <w:rFonts w:cstheme="minorHAnsi"/>
              </w:rPr>
              <w:t>ďalej aj „</w:t>
            </w:r>
            <w:r w:rsidR="00384670" w:rsidRPr="005D51D3">
              <w:rPr>
                <w:rFonts w:cstheme="minorHAnsi"/>
              </w:rPr>
              <w:t xml:space="preserve">smernica </w:t>
            </w:r>
            <w:r w:rsidRPr="005D51D3">
              <w:rPr>
                <w:rFonts w:cstheme="minorHAnsi"/>
              </w:rPr>
              <w:t>IED</w:t>
            </w:r>
            <w:r w:rsidR="00384670" w:rsidRPr="005D51D3">
              <w:rPr>
                <w:rFonts w:cstheme="minorHAnsi"/>
              </w:rPr>
              <w:t>“</w:t>
            </w:r>
            <w:r w:rsidRPr="005D51D3">
              <w:rPr>
                <w:rFonts w:cstheme="minorHAnsi"/>
              </w:rPr>
              <w:t>)</w:t>
            </w:r>
            <w:r w:rsidR="00384670" w:rsidRPr="005D51D3">
              <w:rPr>
                <w:rFonts w:cstheme="minorHAnsi"/>
              </w:rPr>
              <w:t xml:space="preserve"> a v § 2 písm. n) zákona č. 39/2013 Z. z. o integrovanej prevencii a kontrole znečisťovania životného prostredia a o zmene a doplnení niektorých zákonov v znení neskorších predpisov</w:t>
            </w:r>
            <w:r w:rsidRPr="00DB7F81">
              <w:rPr>
                <w:rFonts w:cstheme="minorHAnsi"/>
              </w:rPr>
              <w:t>, ak</w:t>
            </w:r>
            <w:r w:rsidRPr="007D0C72">
              <w:rPr>
                <w:rFonts w:cstheme="minorHAnsi"/>
              </w:rPr>
              <w:t xml:space="preserve"> projekt spadá </w:t>
            </w:r>
            <w:r w:rsidRPr="007D0C72">
              <w:rPr>
                <w:rFonts w:cstheme="minorHAnsi"/>
              </w:rPr>
              <w:lastRenderedPageBreak/>
              <w:t xml:space="preserve">pod priemyselné odvetvie, pre ktoré boli vydané referenčné dokumenty o BAT (BREF) a zároveň predmet projektu spadá pod činnosti uvedené v Prílohe 1 </w:t>
            </w:r>
            <w:r w:rsidR="00384670">
              <w:rPr>
                <w:rFonts w:cstheme="minorHAnsi"/>
              </w:rPr>
              <w:t>s</w:t>
            </w:r>
            <w:r w:rsidRPr="007D0C72">
              <w:rPr>
                <w:rFonts w:cstheme="minorHAnsi"/>
              </w:rPr>
              <w:t>mernice IED. Prijímateľ by mal využiť Register informácií o najlepších dostupných technikách, resp. Databázu BREF a REF.</w:t>
            </w:r>
          </w:p>
        </w:tc>
        <w:tc>
          <w:tcPr>
            <w:tcW w:w="4678"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lastRenderedPageBreak/>
              <w:t>Prijímateľ preukazuje splnenie tejto podmienky vo fáze účinnosti Zmluvy o poskytnutí NFP</w:t>
            </w:r>
            <w:r w:rsidR="00165194">
              <w:rPr>
                <w:rFonts w:cstheme="minorHAnsi"/>
              </w:rPr>
              <w:t xml:space="preserve">, </w:t>
            </w:r>
            <w:r w:rsidR="00165194">
              <w:rPr>
                <w:rFonts w:cstheme="minorHAnsi"/>
                <w:b/>
              </w:rPr>
              <w:t>najneskôr spolu s prvou ŽoP,</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7" w:type="dxa"/>
            <w:shd w:val="clear" w:color="auto" w:fill="auto"/>
          </w:tcPr>
          <w:p w14:paraId="7CC9A21B" w14:textId="0AF65E13"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pred úhradou prvej ŽoP</w:t>
            </w:r>
            <w:del w:id="9" w:author="Autor">
              <w:r w:rsidR="00165194" w:rsidDel="00480C36">
                <w:rPr>
                  <w:rFonts w:cstheme="minorHAnsi"/>
                </w:rPr>
                <w:delText>,</w:delText>
              </w:r>
              <w:r w:rsidRPr="00D97D57" w:rsidDel="00480C36">
                <w:rPr>
                  <w:rFonts w:cstheme="minorHAnsi"/>
                </w:rPr>
                <w:delText xml:space="preserve"> v spolupráci s príslušným útvarom MŽP SR</w:delText>
              </w:r>
            </w:del>
            <w:r w:rsidRPr="00D97D57">
              <w:rPr>
                <w:rFonts w:cstheme="minorHAnsi"/>
              </w:rPr>
              <w:t xml:space="preserve"> prostredníctvom</w:t>
            </w:r>
            <w:del w:id="10" w:author="Autor">
              <w:r w:rsidRPr="00D97D57" w:rsidDel="00480C36">
                <w:rPr>
                  <w:rFonts w:cstheme="minorHAnsi"/>
                </w:rPr>
                <w:delText xml:space="preserve"> kvalifikovaného overenia</w:delText>
              </w:r>
            </w:del>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626CE1BB" w14:textId="77777777" w:rsidR="000E6706" w:rsidRDefault="007D0C72" w:rsidP="007E0791">
            <w:pPr>
              <w:pStyle w:val="Odsekzoznamu"/>
              <w:numPr>
                <w:ilvl w:val="0"/>
                <w:numId w:val="3"/>
              </w:numPr>
              <w:tabs>
                <w:tab w:val="left" w:pos="1695"/>
              </w:tabs>
              <w:spacing w:after="120"/>
              <w:ind w:left="318" w:hanging="284"/>
              <w:contextualSpacing w:val="0"/>
              <w:jc w:val="both"/>
              <w:rPr>
                <w:ins w:id="11" w:author="Autor"/>
                <w:rFonts w:cstheme="minorHAnsi"/>
              </w:rPr>
            </w:pPr>
            <w:r w:rsidRPr="00D97D57">
              <w:rPr>
                <w:rFonts w:cstheme="minorHAnsi"/>
              </w:rPr>
              <w:t xml:space="preserve"> výstupu príslušného orgánu z povoľovacieho konania (ak relevantné).</w:t>
            </w:r>
          </w:p>
          <w:p w14:paraId="28C2A51A" w14:textId="4D39839E" w:rsidR="00480C36" w:rsidRPr="00480C36" w:rsidRDefault="00480C36" w:rsidP="00480C36">
            <w:pPr>
              <w:tabs>
                <w:tab w:val="left" w:pos="1695"/>
              </w:tabs>
              <w:spacing w:after="120"/>
              <w:ind w:left="34"/>
              <w:jc w:val="both"/>
              <w:rPr>
                <w:rFonts w:cstheme="minorHAnsi"/>
              </w:rPr>
            </w:pPr>
            <w:ins w:id="12" w:author="Autor">
              <w:r w:rsidRPr="00480C36">
                <w:rPr>
                  <w:color w:val="002060"/>
                </w:rPr>
                <w:t xml:space="preserve">V  prípade preukázania tejto podmienky prostredníctvom výstupu príslušného orgánu z procesu posudzovania vplyvov navrhovanej činnosti  sa predmetná podmienka overí v spolupráci s </w:t>
              </w:r>
              <w:r w:rsidRPr="00480C36">
                <w:rPr>
                  <w:color w:val="002060"/>
                </w:rPr>
                <w:lastRenderedPageBreak/>
                <w:t>príslušným útvarom MŽP SR pri overení súladu s požiadavkami v oblasti posudzovania vplyvov navrhovanej činnosti</w:t>
              </w:r>
              <w:r w:rsidR="002B0A16">
                <w:rPr>
                  <w:color w:val="002060"/>
                </w:rPr>
                <w:t>,</w:t>
              </w:r>
              <w:r w:rsidRPr="00480C36">
                <w:rPr>
                  <w:color w:val="002060"/>
                </w:rPr>
                <w:t xml:space="preserve"> resp. jej zmeny podľa zákona o posudzovaní vplyvov</w:t>
              </w:r>
              <w:r>
                <w:rPr>
                  <w:color w:val="002060"/>
                </w:rPr>
                <w:t>.</w:t>
              </w:r>
            </w:ins>
          </w:p>
        </w:tc>
      </w:tr>
      <w:tr w:rsidR="00271078" w:rsidRPr="00B53816" w14:paraId="05579415" w14:textId="77777777" w:rsidTr="00DA6189">
        <w:trPr>
          <w:jc w:val="center"/>
        </w:trPr>
        <w:tc>
          <w:tcPr>
            <w:tcW w:w="2547" w:type="dxa"/>
            <w:gridSpan w:val="2"/>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lastRenderedPageBreak/>
              <w:t>PSK-MH-001-2023-DV-FST</w:t>
            </w:r>
          </w:p>
        </w:tc>
        <w:tc>
          <w:tcPr>
            <w:tcW w:w="4394"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78"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najneskôr spolu s prvou ŽoP</w:t>
            </w:r>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ŽoNFP,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 xml:space="preserve">obsahujúcej adaptačné riešenia na zníženie závažných fyzických klimatických rizík, napr. CBA analýza, </w:t>
            </w:r>
            <w:r w:rsidRPr="00953063">
              <w:rPr>
                <w:rFonts w:cstheme="minorHAnsi"/>
              </w:rPr>
              <w:lastRenderedPageBreak/>
              <w:t>samostatným dokumentom posúdenia rizík 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7" w:type="dxa"/>
            <w:shd w:val="clear" w:color="auto" w:fill="auto"/>
          </w:tcPr>
          <w:p w14:paraId="2A82C219" w14:textId="21DB5DEC" w:rsidR="00953063" w:rsidRPr="00953063" w:rsidRDefault="00953063" w:rsidP="007E0791">
            <w:pPr>
              <w:spacing w:after="120"/>
              <w:jc w:val="both"/>
              <w:rPr>
                <w:rFonts w:cstheme="minorHAnsi"/>
              </w:rPr>
            </w:pPr>
            <w:r w:rsidRPr="00953063">
              <w:rPr>
                <w:rFonts w:cstheme="minorHAnsi"/>
              </w:rPr>
              <w:lastRenderedPageBreak/>
              <w:t>Poskytovateľ overí splnenie danej podmienky vo fáze účinnosti Zmluvy o poskytnutí NFP</w:t>
            </w:r>
            <w:r w:rsidR="00B300EA">
              <w:rPr>
                <w:rFonts w:cstheme="minorHAnsi"/>
              </w:rPr>
              <w:t>, pred úhradou prvej ŽoP</w:t>
            </w:r>
            <w:del w:id="13" w:author="Autor">
              <w:r w:rsidR="00B300EA" w:rsidDel="00480C36">
                <w:rPr>
                  <w:rFonts w:cstheme="minorHAnsi"/>
                </w:rPr>
                <w:delText>,</w:delText>
              </w:r>
              <w:r w:rsidR="006830EC" w:rsidDel="00480C36">
                <w:rPr>
                  <w:rFonts w:cstheme="minorHAnsi"/>
                </w:rPr>
                <w:delText xml:space="preserve"> </w:delText>
              </w:r>
              <w:r w:rsidR="006830EC" w:rsidRPr="00D97D57" w:rsidDel="00480C36">
                <w:rPr>
                  <w:rFonts w:cstheme="minorHAnsi"/>
                </w:rPr>
                <w:delText xml:space="preserve">v spolupráci s príslušným útvarom MŽP SR </w:delText>
              </w:r>
              <w:r w:rsidRPr="00953063" w:rsidDel="00480C36">
                <w:rPr>
                  <w:rFonts w:cstheme="minorHAnsi"/>
                </w:rPr>
                <w:delText>prostredníctvom</w:delText>
              </w:r>
              <w:r w:rsidR="006830EC" w:rsidDel="00480C36">
                <w:rPr>
                  <w:rFonts w:cstheme="minorHAnsi"/>
                </w:rPr>
                <w:delText xml:space="preserve"> </w:delText>
              </w:r>
              <w:r w:rsidR="006830EC" w:rsidRPr="00D97D57" w:rsidDel="00480C36">
                <w:rPr>
                  <w:rFonts w:cstheme="minorHAnsi"/>
                </w:rPr>
                <w:delText>kvalifikovaného overenia</w:delText>
              </w:r>
            </w:del>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0BCD8615" w14:textId="77777777" w:rsidR="000E6706" w:rsidRDefault="00953063" w:rsidP="00225050">
            <w:pPr>
              <w:pStyle w:val="Odsekzoznamu"/>
              <w:numPr>
                <w:ilvl w:val="0"/>
                <w:numId w:val="3"/>
              </w:numPr>
              <w:tabs>
                <w:tab w:val="left" w:pos="1695"/>
              </w:tabs>
              <w:spacing w:after="120"/>
              <w:ind w:left="318" w:hanging="284"/>
              <w:contextualSpacing w:val="0"/>
              <w:jc w:val="both"/>
              <w:rPr>
                <w:ins w:id="14" w:author="Autor"/>
                <w:rFonts w:cstheme="minorHAnsi"/>
              </w:rPr>
            </w:pPr>
            <w:r w:rsidRPr="00953063">
              <w:rPr>
                <w:rFonts w:cstheme="minorHAnsi"/>
              </w:rPr>
              <w:t xml:space="preserve">predloženej analýzy posúdenia rizík súvisiacich so zmenou klímy obsahujúcej adaptačné riešenia na zníženie závažných fyzických klimatických rizík, napr. CBA analýzy, samostatného dokumentu posúdenia rizík súvisiacich so zmenou klímy (relevantné v prípade, ak sa nevyžaduje posúdenie podľa zákona o </w:t>
            </w:r>
            <w:r w:rsidRPr="00953063">
              <w:rPr>
                <w:rFonts w:cstheme="minorHAnsi"/>
              </w:rPr>
              <w:lastRenderedPageBreak/>
              <w:t>posudzovaní vplyvov na životné prostredie alebo povoľovac</w:t>
            </w:r>
            <w:r w:rsidR="00594861">
              <w:rPr>
                <w:rFonts w:cstheme="minorHAnsi"/>
              </w:rPr>
              <w:t>ie konanie)</w:t>
            </w:r>
            <w:r w:rsidR="007A74D7">
              <w:rPr>
                <w:rFonts w:cstheme="minorHAnsi"/>
              </w:rPr>
              <w:t>.</w:t>
            </w:r>
          </w:p>
          <w:p w14:paraId="32B92F47" w14:textId="2B3C8EA8" w:rsidR="00480C36" w:rsidRPr="00480C36" w:rsidRDefault="00480C36" w:rsidP="00480C36">
            <w:pPr>
              <w:tabs>
                <w:tab w:val="left" w:pos="1695"/>
              </w:tabs>
              <w:spacing w:after="120"/>
              <w:ind w:left="34"/>
              <w:jc w:val="both"/>
              <w:rPr>
                <w:rFonts w:cstheme="minorHAnsi"/>
              </w:rPr>
            </w:pPr>
            <w:ins w:id="15" w:author="Autor">
              <w:r w:rsidRPr="00480C36">
                <w:rPr>
                  <w:color w:val="002060"/>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w:t>
              </w:r>
              <w:r w:rsidR="002B0A16">
                <w:rPr>
                  <w:color w:val="002060"/>
                </w:rPr>
                <w:t>,</w:t>
              </w:r>
              <w:r w:rsidRPr="00480C36">
                <w:rPr>
                  <w:color w:val="002060"/>
                </w:rPr>
                <w:t>i resp. jej zmeny podľa zákona o posudzovaní vplyvov</w:t>
              </w:r>
              <w:r>
                <w:rPr>
                  <w:color w:val="002060"/>
                </w:rPr>
                <w:t>.</w:t>
              </w:r>
            </w:ins>
          </w:p>
        </w:tc>
      </w:tr>
      <w:tr w:rsidR="00271078" w:rsidRPr="00B53816" w14:paraId="08A74B1D" w14:textId="77777777" w:rsidTr="00DA6189">
        <w:trPr>
          <w:jc w:val="center"/>
        </w:trPr>
        <w:tc>
          <w:tcPr>
            <w:tcW w:w="2547" w:type="dxa"/>
            <w:gridSpan w:val="2"/>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lastRenderedPageBreak/>
              <w:t>PSK-MH-001-2023-DV-FST</w:t>
            </w:r>
          </w:p>
        </w:tc>
        <w:tc>
          <w:tcPr>
            <w:tcW w:w="4394" w:type="dxa"/>
            <w:shd w:val="clear" w:color="auto" w:fill="auto"/>
          </w:tcPr>
          <w:p w14:paraId="11BEED9E" w14:textId="040686B9" w:rsidR="000E6706" w:rsidRPr="003E0328" w:rsidRDefault="000E6706" w:rsidP="001C1CE2">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 xml:space="preserve">Metodika/Vzdelávanie/Tematické </w:t>
              </w:r>
              <w:r w:rsidR="00132A12" w:rsidRPr="00132A12">
                <w:rPr>
                  <w:rStyle w:val="Hypertextovprepojenie"/>
                  <w:rFonts w:cstheme="minorHAnsi"/>
                </w:rPr>
                <w:lastRenderedPageBreak/>
                <w:t>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10" w:history="1">
              <w:r w:rsidRPr="006818FA">
                <w:rPr>
                  <w:rStyle w:val="Hypertextovprepojenie"/>
                  <w:rFonts w:cstheme="minorHAnsi"/>
                </w:rPr>
                <w:t>GPP Criteria and Requirements (europa.eu)</w:t>
              </w:r>
            </w:hyperlink>
            <w:r w:rsidRPr="006818FA">
              <w:rPr>
                <w:rFonts w:cstheme="minorHAnsi"/>
              </w:rPr>
              <w:t xml:space="preserve">. </w:t>
            </w:r>
          </w:p>
        </w:tc>
        <w:tc>
          <w:tcPr>
            <w:tcW w:w="4678" w:type="dxa"/>
            <w:shd w:val="clear" w:color="auto" w:fill="auto"/>
          </w:tcPr>
          <w:p w14:paraId="0CA1D60A" w14:textId="5ABAE0BD" w:rsidR="000E6706" w:rsidRDefault="000E6706" w:rsidP="00E46E79">
            <w:pPr>
              <w:spacing w:after="120"/>
              <w:jc w:val="both"/>
              <w:rPr>
                <w:rFonts w:cstheme="minorHAnsi"/>
              </w:rPr>
            </w:pPr>
            <w:r w:rsidRPr="003E0328">
              <w:rPr>
                <w:rFonts w:cstheme="minorHAnsi"/>
              </w:rPr>
              <w:lastRenderedPageBreak/>
              <w:t>Prijímateľ preukazuje splnenie tejto podmienky vo fáze účinnosti zmluvy o poskytnutí NFP</w:t>
            </w:r>
            <w:r w:rsidR="00E46E79">
              <w:rPr>
                <w:rFonts w:cstheme="minorHAnsi"/>
              </w:rPr>
              <w:t xml:space="preserve"> </w:t>
            </w:r>
            <w:r w:rsidRPr="003E0328">
              <w:rPr>
                <w:rFonts w:cstheme="minorHAnsi"/>
              </w:rPr>
              <w:t>prostredníctvom uplatňovania požiadaviek zeleného verejného obstarávania, a to pri zadávaní zákaziek na dodanie služieb, tovarov a s</w:t>
            </w:r>
            <w:r w:rsidR="00C42C85">
              <w:rPr>
                <w:rFonts w:cstheme="minorHAnsi"/>
              </w:rPr>
              <w:t xml:space="preserve">tavebných prác (ak relevantné) </w:t>
            </w:r>
            <w:r w:rsidRPr="003E0328">
              <w:rPr>
                <w:rFonts w:cstheme="minorHAnsi"/>
              </w:rPr>
              <w:t>potrebných pre realizáciu projektu, ako aj pri zmenách týchto zákaziek.</w:t>
            </w:r>
          </w:p>
          <w:p w14:paraId="1B91E210" w14:textId="0CF542FE" w:rsidR="00E46E79" w:rsidRDefault="00E46E79" w:rsidP="00E46E79">
            <w:pPr>
              <w:spacing w:after="120"/>
              <w:jc w:val="both"/>
              <w:rPr>
                <w:rFonts w:cstheme="minorHAnsi"/>
              </w:rPr>
            </w:pPr>
            <w:r>
              <w:rPr>
                <w:rFonts w:cstheme="minorHAnsi"/>
              </w:rPr>
              <w:t>Prijímateľ predkladá:</w:t>
            </w:r>
          </w:p>
          <w:p w14:paraId="469A31DD" w14:textId="77777777" w:rsidR="00E46E79" w:rsidRPr="00E46E79"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E46E79">
              <w:rPr>
                <w:rFonts w:cstheme="minorHAnsi"/>
                <w:b/>
              </w:rPr>
              <w:t xml:space="preserve">podklady pre overenie uplatňovania požiadaviek zeleného verejného obstarávania </w:t>
            </w:r>
            <w:r w:rsidRPr="00805244">
              <w:rPr>
                <w:rFonts w:cstheme="minorHAnsi"/>
              </w:rPr>
              <w:t>pri zadávaní zákaziek na dodanie služieb, tovarov a stavebných prác (ak relevantné) potrebných pre realizáciu projektu, ako aj pri zmenách týchto zákaziek.</w:t>
            </w:r>
            <w:r w:rsidRPr="00E46E79">
              <w:rPr>
                <w:rFonts w:cstheme="minorHAnsi"/>
                <w:b/>
              </w:rPr>
              <w:t xml:space="preserve"> </w:t>
            </w:r>
          </w:p>
          <w:p w14:paraId="439DDB1E" w14:textId="43BB0B15" w:rsidR="006A1424" w:rsidRDefault="006A1424" w:rsidP="001E0824">
            <w:pPr>
              <w:spacing w:after="120"/>
              <w:jc w:val="both"/>
              <w:rPr>
                <w:ins w:id="16" w:author="Autor"/>
                <w:color w:val="1F497D"/>
              </w:rPr>
            </w:pPr>
            <w:ins w:id="17" w:author="Autor">
              <w:r w:rsidRPr="001E0824">
                <w:rPr>
                  <w:b/>
                  <w:color w:val="1F497D"/>
                </w:rPr>
                <w:lastRenderedPageBreak/>
                <w:t>Upozornenie</w:t>
              </w:r>
              <w:r>
                <w:rPr>
                  <w:color w:val="1F497D"/>
                </w:rPr>
                <w:t xml:space="preserve">: V rámci </w:t>
              </w:r>
              <w:r>
                <w:rPr>
                  <w:b/>
                  <w:bCs/>
                  <w:color w:val="1F497D"/>
                </w:rPr>
                <w:t>verejných obstarávaní</w:t>
              </w:r>
              <w:r>
                <w:rPr>
                  <w:rStyle w:val="Odkaznapoznmkupodiarou"/>
                  <w:b/>
                  <w:bCs/>
                  <w:color w:val="1F497D"/>
                </w:rPr>
                <w:footnoteReference w:id="4"/>
              </w:r>
              <w:r>
                <w:rPr>
                  <w:b/>
                  <w:bCs/>
                  <w:color w:val="1F497D"/>
                </w:rPr>
                <w:t>/obstarávaní</w:t>
              </w:r>
              <w:r>
                <w:rPr>
                  <w:rStyle w:val="Odkaznapoznmkupodiarou"/>
                  <w:b/>
                  <w:bCs/>
                  <w:color w:val="1F497D"/>
                </w:rPr>
                <w:footnoteReference w:id="5"/>
              </w:r>
              <w:r>
                <w:rPr>
                  <w:color w:val="1F497D"/>
                </w:rPr>
                <w:t xml:space="preserve"> (VO/O), kde pre daný predmet zákazky </w:t>
              </w:r>
              <w:r w:rsidRPr="00052643">
                <w:rPr>
                  <w:color w:val="1F497D"/>
                </w:rPr>
                <w:t>alebo jej časti</w:t>
              </w:r>
              <w:r>
                <w:rPr>
                  <w:rStyle w:val="Odkaznapoznmkupodiarou"/>
                  <w:color w:val="1F497D"/>
                </w:rPr>
                <w:footnoteReference w:id="6"/>
              </w:r>
              <w:r w:rsidRPr="00052643">
                <w:rPr>
                  <w:color w:val="1F497D"/>
                </w:rPr>
                <w:t xml:space="preserve"> je</w:t>
              </w:r>
              <w:r>
                <w:rPr>
                  <w:color w:val="1F497D"/>
                </w:rPr>
                <w:t xml:space="preserve"> zadefinovaný CPV kód</w:t>
              </w:r>
              <w:r>
                <w:rPr>
                  <w:rStyle w:val="Odkaznapoznmkupodiarou"/>
                  <w:color w:val="1F497D"/>
                </w:rPr>
                <w:footnoteReference w:id="7"/>
              </w:r>
              <w:r>
                <w:rPr>
                  <w:color w:val="1F497D"/>
                </w:rPr>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w:t>
              </w:r>
              <w:r w:rsidRPr="00052643">
                <w:rPr>
                  <w:color w:val="1F497D"/>
                </w:rPr>
                <w:t>alebo je</w:t>
              </w:r>
              <w:r w:rsidRPr="00EE463D">
                <w:rPr>
                  <w:color w:val="1F497D"/>
                </w:rPr>
                <w:t>j časti</w:t>
              </w:r>
              <w:r w:rsidRPr="005A4C96">
                <w:rPr>
                  <w:color w:val="1F497D"/>
                </w:rPr>
                <w:t>.</w:t>
              </w:r>
              <w:r>
                <w:rPr>
                  <w:color w:val="1F497D"/>
                </w:rPr>
                <w:t xml:space="preserve"> </w:t>
              </w:r>
            </w:ins>
          </w:p>
          <w:p w14:paraId="64AE7FCB" w14:textId="53634C1B" w:rsidR="00E46E79" w:rsidRPr="001E0824" w:rsidRDefault="006A1424" w:rsidP="001E0824">
            <w:pPr>
              <w:jc w:val="both"/>
              <w:rPr>
                <w:color w:val="1F497D"/>
              </w:rPr>
            </w:pPr>
            <w:ins w:id="26" w:author="Autor">
              <w:r w:rsidRPr="008E79BE">
                <w:rPr>
                  <w:color w:val="1F497D"/>
                </w:rPr>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w:t>
              </w:r>
              <w:r>
                <w:rPr>
                  <w:color w:val="1F497D"/>
                </w:rPr>
                <w:t>ch</w:t>
              </w:r>
              <w:r w:rsidRPr="008E79BE">
                <w:rPr>
                  <w:color w:val="1F497D"/>
                </w:rPr>
                <w:t xml:space="preserve"> sa požiadavka na uplatnenie environmentálneho hľadiska pri produktových skupinách, pre ktoré vláda schválila národné metodiky uplatňovania zeleného VO zohľadní v rámci niektorej z</w:t>
              </w:r>
              <w:r>
                <w:rPr>
                  <w:color w:val="1F497D"/>
                </w:rPr>
                <w:t> </w:t>
              </w:r>
              <w:r w:rsidRPr="008E79BE">
                <w:rPr>
                  <w:color w:val="1F497D"/>
                </w:rPr>
                <w:t>nasledovných možností: podmienky účasti, technické požiadavky pri opise predmetu zákazky, kritériá na vyhodnotenie ponúk, osobitné podmienky na plnenie zmluvy a to pri prieskume trhu, prípadne v</w:t>
              </w:r>
              <w:r>
                <w:rPr>
                  <w:color w:val="1F497D"/>
                </w:rPr>
                <w:t> </w:t>
              </w:r>
              <w:r w:rsidRPr="008E79BE">
                <w:rPr>
                  <w:color w:val="1F497D"/>
                </w:rPr>
                <w:t xml:space="preserve">konkrétnej objednávke alebo </w:t>
              </w:r>
              <w:r w:rsidRPr="008E79BE">
                <w:rPr>
                  <w:color w:val="1F497D"/>
                </w:rPr>
                <w:lastRenderedPageBreak/>
                <w:t>zmluve na dodanie tovarov a služieb uzavretej s dodávateľom týchto tovarov a služieb.</w:t>
              </w:r>
            </w:ins>
          </w:p>
        </w:tc>
        <w:tc>
          <w:tcPr>
            <w:tcW w:w="3827"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lastRenderedPageBreak/>
              <w:t>Poskytovateľ overí splnenie tejto podmienky vo fáze účinnosti zmluvy o 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271078" w:rsidRPr="00B53816" w14:paraId="14FF2EAD" w14:textId="77777777" w:rsidTr="00DA6189">
        <w:trPr>
          <w:jc w:val="center"/>
        </w:trPr>
        <w:tc>
          <w:tcPr>
            <w:tcW w:w="2547" w:type="dxa"/>
            <w:gridSpan w:val="2"/>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nových prevádzok, v ktorých sa budú realizovať nové navrhované činnosti zaraditeľné podľa prílohy č. 8 k zákonu o posudzovaní vplyvov, je takáto navrhovaná činnosť predmetom konaní podľa § 18 ods. 2, resp. § 18 ods. 1 zákona o posudzovaní vplyvov na životné prostredie. </w:t>
            </w:r>
          </w:p>
          <w:p w14:paraId="26D02DBF" w14:textId="27F61E87" w:rsidR="006818FA" w:rsidRPr="005D51D3"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ak bude predmetom aktivít priamo výskumno-inovačná činnosť, ktorá je zaraditeľná podľa prílohy č. 8 k zákonu o posudzovaní vplyvov do časti A, a ktorá je zároveň realizovaná výhradne alebo najmä na účel rozvoja a testovania nových metód alebo výrobkov, ktoré </w:t>
            </w:r>
            <w:r w:rsidR="00384670">
              <w:rPr>
                <w:rFonts w:cstheme="minorHAnsi"/>
              </w:rPr>
              <w:t>nie sú</w:t>
            </w:r>
            <w:r w:rsidRPr="006818FA">
              <w:rPr>
                <w:rFonts w:cstheme="minorHAnsi"/>
              </w:rPr>
              <w:t xml:space="preserve"> </w:t>
            </w:r>
            <w:del w:id="27" w:author="Autor">
              <w:r w:rsidRPr="006818FA" w:rsidDel="00E928A6">
                <w:rPr>
                  <w:rFonts w:cstheme="minorHAnsi"/>
                </w:rPr>
                <w:delText>ne</w:delText>
              </w:r>
            </w:del>
            <w:r w:rsidRPr="006818FA">
              <w:rPr>
                <w:rFonts w:cstheme="minorHAnsi"/>
              </w:rPr>
              <w:t>používa</w:t>
            </w:r>
            <w:r w:rsidR="00384670">
              <w:rPr>
                <w:rFonts w:cstheme="minorHAnsi"/>
              </w:rPr>
              <w:t>né</w:t>
            </w:r>
            <w:r w:rsidRPr="006818FA">
              <w:rPr>
                <w:rFonts w:cstheme="minorHAnsi"/>
              </w:rPr>
              <w:t xml:space="preserve"> viac ako dva roky, je takáto výskumno-inovačná činnosť predmetom zisťovacieho konania podľa § 18 ods. 2 písm. a) zákona o posudzovaní vplyvov, prípadne predmetom povinného hodnotenia podľa § 18 ods. 1 </w:t>
            </w:r>
            <w:r w:rsidRPr="005D51D3">
              <w:rPr>
                <w:rFonts w:cstheme="minorHAnsi"/>
              </w:rPr>
              <w:t xml:space="preserve">písm. b) zákona o posudzovaní vplyvov. </w:t>
            </w:r>
          </w:p>
          <w:p w14:paraId="546C4C63" w14:textId="46A26565" w:rsidR="00384670" w:rsidRPr="006818FA" w:rsidRDefault="00384670" w:rsidP="00420F20">
            <w:pPr>
              <w:tabs>
                <w:tab w:val="left" w:pos="1732"/>
              </w:tabs>
              <w:autoSpaceDE w:val="0"/>
              <w:autoSpaceDN w:val="0"/>
              <w:adjustRightInd w:val="0"/>
              <w:spacing w:before="60" w:after="60"/>
              <w:jc w:val="both"/>
              <w:rPr>
                <w:rFonts w:cstheme="minorHAnsi"/>
              </w:rPr>
            </w:pPr>
            <w:r w:rsidRPr="005D51D3">
              <w:rPr>
                <w:rFonts w:cstheme="minorHAnsi"/>
              </w:rPr>
              <w:lastRenderedPageBreak/>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8"/>
            </w:r>
            <w:r w:rsidRPr="005D51D3">
              <w:rPr>
                <w:rFonts w:cstheme="minorHAnsi"/>
              </w:rPr>
              <w:t>.</w:t>
            </w:r>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Ak by v dôsledku obstarania strojov, prístrojov, zariadení a dlhodobého nehmotného majetku došlo k zmene pôvodnej činnosti, ktorá je zaraditeľná podľa prílohy č. 8 k zákonu o posudzovaní vplyvov, je takáto navrhovaná činnosť predmetom konaní podľa§ 18 ods. 2, resp. § 18 ods. 1 zákona o posudzovaní vplyvov.</w:t>
            </w:r>
          </w:p>
          <w:p w14:paraId="08F3CC81" w14:textId="26BDFEE6" w:rsidR="009B2F89" w:rsidRPr="006818FA" w:rsidRDefault="006818FA" w:rsidP="00CE2B71">
            <w:pPr>
              <w:spacing w:after="120"/>
              <w:jc w:val="both"/>
              <w:rPr>
                <w:rFonts w:cstheme="minorHAnsi"/>
              </w:rPr>
            </w:pPr>
            <w:r w:rsidRPr="006818FA">
              <w:rPr>
                <w:rFonts w:cstheme="minorHAnsi"/>
              </w:rPr>
              <w:t xml:space="preserve">Ak bude podporovaná činnosť predstavujúca rekonštrukciu a modernizáciu </w:t>
            </w:r>
            <w:r w:rsidR="00CE2B71">
              <w:rPr>
                <w:rFonts w:cstheme="minorHAnsi"/>
              </w:rPr>
              <w:t>budov (</w:t>
            </w:r>
            <w:r w:rsidRPr="006818FA">
              <w:rPr>
                <w:rFonts w:cstheme="minorHAnsi"/>
              </w:rPr>
              <w:t>stavieb</w:t>
            </w:r>
            <w:r w:rsidR="00CE2B71">
              <w:rPr>
                <w:rFonts w:cstheme="minorHAnsi"/>
              </w:rPr>
              <w:t>)</w:t>
            </w:r>
            <w:r w:rsidRPr="006818FA">
              <w:rPr>
                <w:rFonts w:cstheme="minorHAnsi"/>
              </w:rPr>
              <w:t xml:space="preserve">, </w:t>
            </w:r>
            <w:r w:rsidRPr="006818FA">
              <w:rPr>
                <w:rFonts w:cstheme="minorHAnsi"/>
                <w:b/>
              </w:rPr>
              <w:t>prístavby, nadstavby, stavebné úpravy</w:t>
            </w:r>
            <w:r w:rsidRPr="006818FA">
              <w:rPr>
                <w:rFonts w:cstheme="minorHAnsi"/>
              </w:rPr>
              <w:t>, dosahovať prahovú hodnotu od 10 </w:t>
            </w:r>
            <w:r w:rsidRPr="00420F20">
              <w:rPr>
                <w:rFonts w:cstheme="minorHAnsi"/>
              </w:rPr>
              <w:t xml:space="preserve">000 m2 </w:t>
            </w:r>
            <w:r w:rsidR="00CE2B71" w:rsidRPr="00420F20">
              <w:rPr>
                <w:rFonts w:cstheme="minorHAnsi"/>
              </w:rPr>
              <w:t xml:space="preserve">hrubej podlažnej </w:t>
            </w:r>
            <w:r w:rsidRPr="00420F20">
              <w:rPr>
                <w:rFonts w:cstheme="minorHAnsi"/>
              </w:rPr>
              <w:t>plochy</w:t>
            </w:r>
            <w:r w:rsidR="00CE2B71" w:rsidRPr="00420F20">
              <w:rPr>
                <w:rFonts w:cstheme="minorHAnsi"/>
              </w:rPr>
              <w:t xml:space="preserve"> nadzemných podlaží v zastavanom území vrátane </w:t>
            </w:r>
            <w:r w:rsidRPr="00420F20">
              <w:rPr>
                <w:rFonts w:cstheme="minorHAnsi"/>
              </w:rPr>
              <w:t xml:space="preserve"> a od 1 000 m2 </w:t>
            </w:r>
            <w:r w:rsidR="00CE2B71" w:rsidRPr="00420F20">
              <w:rPr>
                <w:rFonts w:cstheme="minorHAnsi"/>
              </w:rPr>
              <w:t xml:space="preserve">hrubej podlažnej </w:t>
            </w:r>
            <w:r w:rsidRPr="00420F20">
              <w:rPr>
                <w:rFonts w:cstheme="minorHAnsi"/>
              </w:rPr>
              <w:t xml:space="preserve"> ploch</w:t>
            </w:r>
            <w:r w:rsidR="00C42C85" w:rsidRPr="00420F20">
              <w:rPr>
                <w:rFonts w:cstheme="minorHAnsi"/>
              </w:rPr>
              <w:t>y</w:t>
            </w:r>
            <w:r w:rsidR="00CE2B71" w:rsidRPr="00420F20">
              <w:rPr>
                <w:rFonts w:cstheme="minorHAnsi"/>
              </w:rPr>
              <w:t xml:space="preserve"> </w:t>
            </w:r>
            <w:r w:rsidR="00CE2B71" w:rsidRPr="00420F20">
              <w:rPr>
                <w:rFonts w:cstheme="minorHAnsi"/>
                <w:u w:val="single"/>
              </w:rPr>
              <w:t>nadzemných podlaží mimo zastavaného územia vrátane</w:t>
            </w:r>
            <w:r w:rsidR="00C42C85" w:rsidRPr="00420F20">
              <w:rPr>
                <w:rFonts w:cstheme="minorHAnsi"/>
              </w:rPr>
              <w:t xml:space="preserve">, podľa prílohy č. 8 k zákonu </w:t>
            </w:r>
            <w:r w:rsidRPr="00420F20">
              <w:rPr>
                <w:rFonts w:cstheme="minorHAnsi"/>
              </w:rPr>
              <w:t>o posudzovaní vplyvov, je predmetom zisťovacieho</w:t>
            </w:r>
            <w:r w:rsidRPr="006818FA">
              <w:rPr>
                <w:rFonts w:cstheme="minorHAnsi"/>
              </w:rPr>
              <w:t xml:space="preserve"> konania podľa § 18 ods. 2 zákona o posudzovaní vplyvov.</w:t>
            </w:r>
          </w:p>
        </w:tc>
        <w:tc>
          <w:tcPr>
            <w:tcW w:w="4678" w:type="dxa"/>
          </w:tcPr>
          <w:p w14:paraId="0BF91B5A" w14:textId="728EC75B" w:rsidR="00EC3E6B" w:rsidRPr="00CB6D4A" w:rsidRDefault="00EC3E6B" w:rsidP="007E0791">
            <w:pPr>
              <w:tabs>
                <w:tab w:val="left" w:pos="1695"/>
              </w:tabs>
              <w:spacing w:after="12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najneskôr spolu s prvou ŽoP</w:t>
            </w:r>
            <w:r w:rsidR="005C4356">
              <w:rPr>
                <w:rFonts w:cstheme="minorHAnsi"/>
              </w:rPr>
              <w:t>,</w:t>
            </w:r>
            <w:r w:rsidR="008614EC">
              <w:rPr>
                <w:rFonts w:cstheme="minorHAnsi"/>
              </w:rPr>
              <w:t xml:space="preserve"> </w:t>
            </w:r>
            <w:r w:rsidRPr="00CB6D4A">
              <w:rPr>
                <w:rFonts w:cstheme="minorHAnsi"/>
              </w:rPr>
              <w:t xml:space="preserve">prostredníctvom predloženia </w:t>
            </w:r>
            <w:ins w:id="28" w:author="Autor">
              <w:r w:rsidR="002B4ACB">
                <w:rPr>
                  <w:rFonts w:cstheme="minorHAnsi"/>
                </w:rPr>
                <w:t xml:space="preserve">relevantného platného dokumentu preukazujúceho oprávnenosť z hľadiska plnenia požiadaviek v oblasti </w:t>
              </w:r>
            </w:ins>
            <w:del w:id="29" w:author="Autor">
              <w:r w:rsidRPr="00CB6D4A" w:rsidDel="002B4ACB">
                <w:rPr>
                  <w:rFonts w:cstheme="minorHAnsi"/>
                </w:rPr>
                <w:delText xml:space="preserve">výstupu </w:delText>
              </w:r>
              <w:r w:rsidR="00277930" w:rsidRPr="00CB6D4A" w:rsidDel="002B4ACB">
                <w:rPr>
                  <w:rFonts w:cstheme="minorHAnsi"/>
                </w:rPr>
                <w:delText>p</w:delText>
              </w:r>
              <w:r w:rsidRPr="00CB6D4A" w:rsidDel="002B4ACB">
                <w:rPr>
                  <w:rFonts w:cstheme="minorHAnsi"/>
                </w:rPr>
                <w:delText xml:space="preserve">ríslušného orgánu z procesu </w:delText>
              </w:r>
            </w:del>
            <w:r w:rsidRPr="00CB6D4A">
              <w:rPr>
                <w:rFonts w:cstheme="minorHAnsi"/>
              </w:rPr>
              <w:t>posudzovania vplyvov navrhovanej činnosti</w:t>
            </w:r>
            <w:ins w:id="30" w:author="Autor">
              <w:r w:rsidR="002B4ACB">
                <w:rPr>
                  <w:rFonts w:cstheme="minorHAnsi"/>
                </w:rPr>
                <w:t xml:space="preserve"> na životné prostredie</w:t>
              </w:r>
            </w:ins>
            <w:r w:rsidRPr="00CB6D4A">
              <w:rPr>
                <w:rFonts w:cstheme="minorHAnsi"/>
              </w:rPr>
              <w:t xml:space="preserve">, ak sa posúdenie navrhovanej činnosti (t. j. projektu) vyžaduje podľa zákona o posudzovaní vplyvov, </w:t>
            </w:r>
            <w:r w:rsidR="00891618">
              <w:rPr>
                <w:rFonts w:cstheme="minorHAnsi"/>
              </w:rPr>
              <w:br/>
            </w:r>
            <w:r w:rsidRPr="00CB6D4A">
              <w:rPr>
                <w:rFonts w:cstheme="minorHAnsi"/>
              </w:rPr>
              <w:t xml:space="preserve">t. j.: </w:t>
            </w:r>
          </w:p>
          <w:p w14:paraId="6E9AFECB" w14:textId="50CDF09B" w:rsidR="00EC3E6B" w:rsidRPr="00CB6D4A" w:rsidRDefault="00151D4A" w:rsidP="007E0791">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EC3E6B" w:rsidRPr="00CB6D4A">
              <w:rPr>
                <w:rFonts w:cstheme="minorHAnsi"/>
                <w:b/>
              </w:rPr>
              <w:t xml:space="preserve">právoplatné rozhodnutie vydané </w:t>
            </w:r>
            <w:r w:rsidR="00EC3E6B" w:rsidRPr="00420C21">
              <w:rPr>
                <w:rFonts w:cstheme="minorHAnsi"/>
                <w:b/>
              </w:rPr>
              <w:t>v zisťovacom konaní</w:t>
            </w:r>
            <w:r w:rsidR="00EC3E6B" w:rsidRPr="000F6209">
              <w:rPr>
                <w:rFonts w:cstheme="minorHAnsi"/>
              </w:rPr>
              <w:t xml:space="preserve"> podľa zákona o posudzovaní vplyvov </w:t>
            </w: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9"/>
            </w:r>
            <w:r w:rsidRPr="00DA6189">
              <w:rPr>
                <w:rFonts w:cs="Calibri"/>
              </w:rPr>
              <w:t>,</w:t>
            </w:r>
            <w:r w:rsidR="00EC3E6B" w:rsidRPr="00420C21">
              <w:rPr>
                <w:rFonts w:cstheme="minorHAnsi"/>
              </w:rPr>
              <w:t>s výrokom, že navrhovaná činnosť sa nebude</w:t>
            </w:r>
            <w:r w:rsidR="00C42C85" w:rsidRPr="000F6209">
              <w:rPr>
                <w:rFonts w:cstheme="minorHAnsi"/>
              </w:rPr>
              <w:t xml:space="preserve"> ďalej</w:t>
            </w:r>
            <w:r w:rsidR="00EC3E6B" w:rsidRPr="000F6209">
              <w:rPr>
                <w:rFonts w:cstheme="minorHAnsi"/>
              </w:rPr>
              <w:t xml:space="preserve"> posudzovať, alebo </w:t>
            </w:r>
          </w:p>
          <w:p w14:paraId="325E510B" w14:textId="0880EE80" w:rsidR="003109C6"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27865C8C" w14:textId="77777777" w:rsidR="00E0736E" w:rsidRPr="00DA6189" w:rsidRDefault="00E0736E" w:rsidP="00E0736E">
            <w:pPr>
              <w:spacing w:after="60"/>
              <w:jc w:val="both"/>
              <w:rPr>
                <w:rFonts w:cs="Calibri"/>
                <w:i/>
              </w:rPr>
            </w:pPr>
            <w:r w:rsidRPr="00DA6189">
              <w:rPr>
                <w:rFonts w:cs="Calibri"/>
                <w:u w:val="single"/>
              </w:rPr>
              <w:lastRenderedPageBreak/>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6F9B5D5" w14:textId="7558FEC8" w:rsidR="00E0736E" w:rsidRPr="00891618" w:rsidRDefault="00E0736E" w:rsidP="00DA6189">
            <w:pPr>
              <w:spacing w:after="120"/>
              <w:jc w:val="both"/>
              <w:rPr>
                <w:rFonts w:cs="Calibri"/>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E0736E">
            <w:pPr>
              <w:jc w:val="both"/>
              <w:rPr>
                <w:rFonts w:cstheme="minorHAnsi"/>
              </w:rPr>
            </w:pPr>
          </w:p>
        </w:tc>
        <w:tc>
          <w:tcPr>
            <w:tcW w:w="3827" w:type="dxa"/>
          </w:tcPr>
          <w:p w14:paraId="295ECA24" w14:textId="3680AC2E" w:rsidR="00B53816" w:rsidRPr="00CB6D4A" w:rsidRDefault="007666D5" w:rsidP="007E0791">
            <w:pPr>
              <w:spacing w:after="120"/>
              <w:jc w:val="both"/>
              <w:rPr>
                <w:rFonts w:cstheme="minorHAnsi"/>
              </w:rPr>
            </w:pPr>
            <w:r w:rsidRPr="00CB6D4A">
              <w:rPr>
                <w:rFonts w:cstheme="minorHAnsi"/>
              </w:rPr>
              <w:lastRenderedPageBreak/>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pred úhradou prvej ŽoP,</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271078" w:rsidRPr="00B53816" w14:paraId="20D62167" w14:textId="77777777" w:rsidTr="00DA6189">
        <w:trPr>
          <w:jc w:val="center"/>
        </w:trPr>
        <w:tc>
          <w:tcPr>
            <w:tcW w:w="2547" w:type="dxa"/>
            <w:gridSpan w:val="2"/>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t>PSK-MH-001-2023-DV-FST</w:t>
            </w:r>
          </w:p>
        </w:tc>
        <w:tc>
          <w:tcPr>
            <w:tcW w:w="4394"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w:t>
            </w:r>
            <w:r w:rsidRPr="005B3421">
              <w:rPr>
                <w:rFonts w:cstheme="minorHAnsi"/>
              </w:rPr>
              <w:lastRenderedPageBreak/>
              <w:t>energetickej hospodárnosti budov“) je potrebné spĺňať nasledovné podmienky: Pri obnove budov</w:t>
            </w:r>
            <w:r w:rsidRPr="005B3421">
              <w:rPr>
                <w:vertAlign w:val="superscript"/>
              </w:rPr>
              <w:footnoteReference w:id="10"/>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78"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lastRenderedPageBreak/>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xml:space="preserve"> súlade so zákonom o energetickej hospodárnosti budov. Prijímateľ je povinný splniť požiadavky </w:t>
            </w:r>
            <w:r w:rsidRPr="006D2F33">
              <w:rPr>
                <w:rFonts w:cstheme="minorHAnsi"/>
                <w:color w:val="000000" w:themeColor="text1"/>
              </w:rPr>
              <w:lastRenderedPageBreak/>
              <w:t>prostredníctvom preukázania úspory primárnej 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na základe výsledku porovnania údajov východiskového a navrhovaného stavu uvádzaných v projektovom energetickom hodnotení, resp. v energetickom certifikáte spracovanom pred a po rekonštrukcii (obnove) budov. Výpočet úspory primárnej energie sa 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rPr>
                        <w:rFonts w:ascii="Cambria Math" w:hAnsi="Cambria Math" w:cstheme="minorHAnsi"/>
                        <w:color w:val="000000" w:themeColor="text1"/>
                        <w:sz w:val="18"/>
                        <w:szCs w:val="18"/>
                      </w:rPr>
                    </m:ctrlPr>
                  </m:fPr>
                  <m:num>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PEpred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lastRenderedPageBreak/>
              <w:t>PEpo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CPPpred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CPPpo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7"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lastRenderedPageBreak/>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lastRenderedPageBreak/>
              <w:t>najneskôr pred úhradou relevantnej ŽoP.</w:t>
            </w:r>
          </w:p>
          <w:p w14:paraId="5DE7CDFC" w14:textId="77777777" w:rsidR="005B3421" w:rsidRPr="00CB6D4A" w:rsidRDefault="005B3421" w:rsidP="007E0791">
            <w:pPr>
              <w:spacing w:after="120"/>
              <w:jc w:val="both"/>
              <w:rPr>
                <w:rFonts w:cstheme="minorHAnsi"/>
              </w:rPr>
            </w:pPr>
          </w:p>
        </w:tc>
      </w:tr>
      <w:tr w:rsidR="00271078" w:rsidRPr="00B53816" w14:paraId="2EA59AF3" w14:textId="77777777" w:rsidTr="00DA6189">
        <w:trPr>
          <w:jc w:val="center"/>
        </w:trPr>
        <w:tc>
          <w:tcPr>
            <w:tcW w:w="2547" w:type="dxa"/>
            <w:gridSpan w:val="2"/>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Výmena hlavného zdroja tepla za nový kondenzačný kotol je možná len ako nevyhnutné riešenie a na základe preukázanej výhodnosti bez možnosti pripojenia na zemný plyn, iba s možnosťou pripojenia na obnoviteľný zdroj energie, ako napr. bioplyn, biometán, tranzitný plyn zo spracovaného odpadu a výmena za nový elektrický kotol je možná len za podmienky preukázania jeho nízkej spotreby elektrickej energie a pripojenia na zelenú elektrinu alebo fotovoltaické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t>Zariadenie na báze obnoviteľných zdrojov energie musí mať vydané vyhlásenie o zhode podľa § 23 zákona č. 56/2018 Z. z. o posudzovaní zhody výrobku, sprístupňovaní určeného výrobku na trhu a o zmene a doplnení niektorých zákonov v znení neskorších predpisov.</w:t>
            </w:r>
          </w:p>
        </w:tc>
        <w:tc>
          <w:tcPr>
            <w:tcW w:w="4678" w:type="dxa"/>
          </w:tcPr>
          <w:p w14:paraId="1E1FDB92" w14:textId="77777777" w:rsidR="00C440AB" w:rsidRDefault="008A160F" w:rsidP="00C440AB">
            <w:pPr>
              <w:spacing w:after="120"/>
              <w:jc w:val="both"/>
              <w:rPr>
                <w:ins w:id="31" w:author="Autor"/>
                <w:rFonts w:cstheme="minorHAnsi"/>
              </w:rPr>
            </w:pPr>
            <w:r w:rsidRPr="008A160F">
              <w:rPr>
                <w:rFonts w:cstheme="minorHAnsi"/>
              </w:rPr>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sidR="00C440AB">
              <w:rPr>
                <w:rFonts w:cstheme="minorHAnsi"/>
              </w:rPr>
              <w:t xml:space="preserve"> </w:t>
            </w:r>
            <w:ins w:id="32" w:author="Autor">
              <w:r w:rsidR="00C440AB">
                <w:rPr>
                  <w:rFonts w:cs="Calibri"/>
                </w:rPr>
                <w:t xml:space="preserve">Prijímateľ </w:t>
              </w:r>
              <w:r w:rsidR="00C440AB" w:rsidRPr="00C440AB">
                <w:rPr>
                  <w:rFonts w:cs="Calibri"/>
                </w:rPr>
                <w:t xml:space="preserve">preukazuje splnenie podmienky oprávnenej výmeny hlavného zdroja tepla na základe predloženia </w:t>
              </w:r>
              <w:r w:rsidR="00C440AB" w:rsidRPr="00C440AB">
                <w:rPr>
                  <w:rFonts w:cs="Calibri"/>
                  <w:b/>
                </w:rPr>
                <w:t>technického listu zariadenia</w:t>
              </w:r>
              <w:r w:rsidR="00C440AB" w:rsidRPr="00C440AB">
                <w:rPr>
                  <w:rFonts w:cs="Calibri"/>
                </w:rPr>
                <w:t xml:space="preserve">, preukazujúceho jeho nízku spotrebu a pripojenie na zelenú energiu je možné preukázať na základe </w:t>
              </w:r>
              <w:r w:rsidR="00C440AB" w:rsidRPr="00C440AB">
                <w:rPr>
                  <w:rFonts w:cs="Calibri"/>
                  <w:b/>
                </w:rPr>
                <w:t>zmluvy o dodávke elektriny</w:t>
              </w:r>
              <w:r w:rsidR="00C440AB" w:rsidRPr="00C440AB">
                <w:rPr>
                  <w:rFonts w:cs="Calibri"/>
                </w:rPr>
                <w:t xml:space="preserve">. </w:t>
              </w:r>
            </w:ins>
            <w:r w:rsidRPr="00C440AB">
              <w:rPr>
                <w:rFonts w:cstheme="minorHAnsi"/>
              </w:rPr>
              <w:t xml:space="preserve"> </w:t>
            </w:r>
          </w:p>
          <w:p w14:paraId="1D276467" w14:textId="06D78864" w:rsidR="00C440AB" w:rsidRDefault="00C440AB" w:rsidP="00C440AB">
            <w:pPr>
              <w:spacing w:after="120"/>
              <w:jc w:val="both"/>
              <w:rPr>
                <w:ins w:id="33" w:author="Autor"/>
                <w:rFonts w:cs="Calibri"/>
                <w:color w:val="1F4E79"/>
              </w:rPr>
            </w:pPr>
            <w:ins w:id="34" w:author="Autor">
              <w:r>
                <w:rPr>
                  <w:b/>
                  <w:bCs/>
                  <w:color w:val="002060"/>
                </w:rPr>
                <w:t>V prípade inštalácie zariadení využívajúcich obnoviteľné zdroje energie, je potrebné preukázať,</w:t>
              </w:r>
              <w:r>
                <w:rPr>
                  <w:color w:val="002060"/>
                </w:rPr>
                <w:t xml:space="preserve"> </w:t>
              </w:r>
            </w:ins>
            <w:del w:id="35" w:author="Autor">
              <w:r w:rsidR="008A160F" w:rsidRPr="008A160F" w:rsidDel="00C440AB">
                <w:rPr>
                  <w:rFonts w:cstheme="minorHAnsi"/>
                  <w:color w:val="000000" w:themeColor="text1"/>
                  <w:lang w:eastAsia="sk-SK"/>
                </w:rPr>
                <w:delText>Prijímateľ preukazuje splnenie podmienky,</w:delText>
              </w:r>
            </w:del>
            <w:r w:rsidR="008A160F" w:rsidRPr="008A160F">
              <w:rPr>
                <w:rFonts w:cstheme="minorHAnsi"/>
                <w:color w:val="000000" w:themeColor="text1"/>
                <w:lang w:eastAsia="sk-SK"/>
              </w:rPr>
              <w:t xml:space="preserve"> že zariadenie na báze obnoviteľných zdrojov energie má vydané vyhlásenie o zhode, </w:t>
            </w:r>
            <w:r w:rsidR="008A160F" w:rsidRPr="008A160F">
              <w:rPr>
                <w:rFonts w:cstheme="minorHAnsi"/>
                <w:b/>
                <w:color w:val="000000" w:themeColor="text1"/>
                <w:lang w:eastAsia="sk-SK"/>
              </w:rPr>
              <w:t>na základe technického listu zariadenia</w:t>
            </w:r>
            <w:r>
              <w:rPr>
                <w:rFonts w:cstheme="minorHAnsi"/>
                <w:color w:val="000000" w:themeColor="text1"/>
                <w:lang w:eastAsia="sk-SK"/>
              </w:rPr>
              <w:t>.</w:t>
            </w:r>
          </w:p>
          <w:p w14:paraId="24452A15" w14:textId="503EADA2" w:rsidR="008A160F" w:rsidRPr="00130856" w:rsidRDefault="008A160F" w:rsidP="00C440AB">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dokladom výrobcu o záruke zariadenia najmenej v požadovanej dĺžke životnosti zariadenia</w:t>
            </w:r>
            <w:r w:rsidRPr="008A160F">
              <w:rPr>
                <w:rStyle w:val="Odkaznapoznmkupodiarou"/>
                <w:rFonts w:cstheme="minorHAnsi"/>
                <w:color w:val="000000" w:themeColor="text1"/>
              </w:rPr>
              <w:footnoteReference w:id="11"/>
            </w:r>
            <w:r w:rsidRPr="008A160F">
              <w:rPr>
                <w:rFonts w:cstheme="minorHAnsi"/>
                <w:color w:val="000000" w:themeColor="text1"/>
              </w:rPr>
              <w:t xml:space="preserve">. </w:t>
            </w:r>
          </w:p>
        </w:tc>
        <w:tc>
          <w:tcPr>
            <w:tcW w:w="3827"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t>Poskytovateľ overí splnenie tejto podmienky vo fáze účinnosti zmluvy o poskytnutí NFP najnesk</w:t>
            </w:r>
            <w:r>
              <w:rPr>
                <w:rFonts w:cstheme="minorHAnsi"/>
                <w:color w:val="000000" w:themeColor="text1"/>
              </w:rPr>
              <w:t>ôr pred úhradou relevantnej ŽoP na základe:</w:t>
            </w:r>
          </w:p>
          <w:p w14:paraId="5A9A5A82" w14:textId="11AB2B31" w:rsidR="008A160F" w:rsidRDefault="002C50AA" w:rsidP="007A74D7">
            <w:pPr>
              <w:pStyle w:val="Odsekzoznamu"/>
              <w:numPr>
                <w:ilvl w:val="0"/>
                <w:numId w:val="10"/>
              </w:numPr>
              <w:spacing w:after="120"/>
              <w:ind w:left="318" w:hanging="284"/>
              <w:contextualSpacing w:val="0"/>
              <w:jc w:val="both"/>
              <w:rPr>
                <w:ins w:id="36" w:author="Autor"/>
                <w:rFonts w:cstheme="minorHAnsi"/>
              </w:rPr>
            </w:pPr>
            <w:r>
              <w:rPr>
                <w:rFonts w:cstheme="minorHAnsi"/>
              </w:rPr>
              <w:t>t</w:t>
            </w:r>
            <w:r w:rsidR="008A160F">
              <w:rPr>
                <w:rFonts w:cstheme="minorHAnsi"/>
              </w:rPr>
              <w:t>echnického listu zariadenia,</w:t>
            </w:r>
          </w:p>
          <w:p w14:paraId="6EA4BEA8" w14:textId="6582026B" w:rsidR="00C440AB" w:rsidRDefault="00C440AB" w:rsidP="007A74D7">
            <w:pPr>
              <w:pStyle w:val="Odsekzoznamu"/>
              <w:numPr>
                <w:ilvl w:val="0"/>
                <w:numId w:val="10"/>
              </w:numPr>
              <w:spacing w:after="120"/>
              <w:ind w:left="318" w:hanging="284"/>
              <w:contextualSpacing w:val="0"/>
              <w:jc w:val="both"/>
              <w:rPr>
                <w:rFonts w:cstheme="minorHAnsi"/>
              </w:rPr>
            </w:pPr>
            <w:ins w:id="37" w:author="Autor">
              <w:r>
                <w:rPr>
                  <w:rFonts w:cstheme="minorHAnsi"/>
                </w:rPr>
                <w:t>zmluvy o dodávke elektriny (ak relevantné),</w:t>
              </w:r>
            </w:ins>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271078" w:rsidRPr="00B53816" w14:paraId="6B87513A" w14:textId="77777777" w:rsidTr="00DA6189">
        <w:trPr>
          <w:jc w:val="center"/>
        </w:trPr>
        <w:tc>
          <w:tcPr>
            <w:tcW w:w="2547" w:type="dxa"/>
            <w:gridSpan w:val="2"/>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Water Label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78" w:type="dxa"/>
          </w:tcPr>
          <w:p w14:paraId="4DB55037" w14:textId="083D72A2" w:rsidR="006656A4" w:rsidRPr="00D24F34" w:rsidRDefault="006656A4" w:rsidP="007E0791">
            <w:pPr>
              <w:spacing w:after="120"/>
              <w:jc w:val="both"/>
              <w:rPr>
                <w:rFonts w:cstheme="minorHAnsi"/>
                <w:b/>
                <w:color w:val="000000" w:themeColor="text1"/>
              </w:rPr>
            </w:pPr>
            <w:r w:rsidRPr="00D24F34">
              <w:rPr>
                <w:rFonts w:cstheme="minorHAnsi"/>
                <w:color w:val="000000" w:themeColor="text1"/>
              </w:rPr>
              <w:t xml:space="preserve">Prijímateľ preukazuje splnenie tejto podmienky vo fáze účinnosti zmluvy o poskytnutí NFP </w:t>
            </w:r>
            <w:r w:rsidR="0023437F" w:rsidRPr="00D24F34">
              <w:rPr>
                <w:rFonts w:cstheme="minorHAnsi"/>
                <w:color w:val="000000" w:themeColor="text1"/>
              </w:rPr>
              <w:t>spolu s relevantnou žiadosťou</w:t>
            </w:r>
            <w:r w:rsidRPr="00D24F34">
              <w:rPr>
                <w:rFonts w:cstheme="minorHAnsi"/>
                <w:color w:val="000000" w:themeColor="text1"/>
              </w:rPr>
              <w:t xml:space="preserve"> o platbu prostredníctvom predloženia:</w:t>
            </w:r>
          </w:p>
          <w:p w14:paraId="43AFD0FA" w14:textId="467EC185" w:rsidR="003818FF" w:rsidRPr="00D24F34" w:rsidRDefault="006656A4" w:rsidP="007E0791">
            <w:pPr>
              <w:pStyle w:val="Odsekzoznamu"/>
              <w:numPr>
                <w:ilvl w:val="0"/>
                <w:numId w:val="3"/>
              </w:numPr>
              <w:tabs>
                <w:tab w:val="left" w:pos="1695"/>
              </w:tabs>
              <w:spacing w:after="120"/>
              <w:ind w:left="318" w:hanging="284"/>
              <w:contextualSpacing w:val="0"/>
              <w:jc w:val="both"/>
              <w:rPr>
                <w:ins w:id="38" w:author="Autor"/>
                <w:rFonts w:cstheme="minorHAnsi"/>
                <w:color w:val="000000" w:themeColor="text1"/>
              </w:rPr>
            </w:pPr>
            <w:r w:rsidRPr="00D24F34">
              <w:rPr>
                <w:rFonts w:cstheme="minorHAnsi"/>
                <w:b/>
                <w:color w:val="000000" w:themeColor="text1"/>
              </w:rPr>
              <w:t xml:space="preserve"> údajových listov výrobkov</w:t>
            </w:r>
            <w:ins w:id="39" w:author="Autor">
              <w:r w:rsidR="003818FF" w:rsidRPr="00D24F34">
                <w:rPr>
                  <w:rFonts w:cstheme="minorHAnsi"/>
                  <w:b/>
                  <w:color w:val="000000" w:themeColor="text1"/>
                </w:rPr>
                <w:t xml:space="preserve"> alebo</w:t>
              </w:r>
            </w:ins>
          </w:p>
          <w:p w14:paraId="48A369A6" w14:textId="77777777" w:rsidR="00FF20E3" w:rsidRPr="00FF20E3" w:rsidRDefault="003818FF" w:rsidP="00FF20E3">
            <w:pPr>
              <w:pStyle w:val="Odsekzoznamu"/>
              <w:numPr>
                <w:ilvl w:val="0"/>
                <w:numId w:val="3"/>
              </w:numPr>
              <w:tabs>
                <w:tab w:val="left" w:pos="1695"/>
              </w:tabs>
              <w:spacing w:after="120"/>
              <w:ind w:left="318" w:hanging="284"/>
              <w:contextualSpacing w:val="0"/>
              <w:jc w:val="both"/>
              <w:rPr>
                <w:ins w:id="40" w:author="Autor"/>
                <w:rFonts w:cstheme="minorHAnsi"/>
                <w:color w:val="000000" w:themeColor="text1"/>
              </w:rPr>
            </w:pPr>
            <w:ins w:id="41" w:author="Autor">
              <w:r w:rsidRPr="00D24F34">
                <w:rPr>
                  <w:b/>
                  <w:color w:val="000000" w:themeColor="text1"/>
                </w:rPr>
                <w:t>certifikátov</w:t>
              </w:r>
              <w:r w:rsidRPr="00D24F34">
                <w:rPr>
                  <w:color w:val="000000" w:themeColor="text1"/>
                </w:rPr>
                <w:t xml:space="preserve"> vydaných akreditovanými certifikačnými orgánmi alebo</w:t>
              </w:r>
            </w:ins>
            <w:r w:rsidR="00FF20E3">
              <w:rPr>
                <w:color w:val="000000" w:themeColor="text1"/>
              </w:rPr>
              <w:t xml:space="preserve"> </w:t>
            </w:r>
          </w:p>
          <w:p w14:paraId="59A42033" w14:textId="2FEB9694" w:rsidR="006656A4" w:rsidRDefault="003818FF" w:rsidP="008526B0">
            <w:pPr>
              <w:pStyle w:val="Odsekzoznamu"/>
              <w:numPr>
                <w:ilvl w:val="0"/>
                <w:numId w:val="3"/>
              </w:numPr>
              <w:tabs>
                <w:tab w:val="left" w:pos="1695"/>
              </w:tabs>
              <w:spacing w:after="120"/>
              <w:ind w:left="318" w:hanging="284"/>
              <w:contextualSpacing w:val="0"/>
              <w:jc w:val="both"/>
              <w:rPr>
                <w:rFonts w:cstheme="minorHAnsi"/>
                <w:b/>
                <w:color w:val="000000" w:themeColor="text1"/>
              </w:rPr>
            </w:pPr>
            <w:ins w:id="42" w:author="Autor">
              <w:r w:rsidRPr="008526B0">
                <w:rPr>
                  <w:rFonts w:cstheme="minorHAnsi"/>
                  <w:b/>
                  <w:color w:val="000000" w:themeColor="text1"/>
                </w:rPr>
                <w:t xml:space="preserve">technickými parametrami spotrebiča, resp. iných dokladov, </w:t>
              </w:r>
              <w:r w:rsidRPr="008F1F48">
                <w:rPr>
                  <w:rFonts w:cstheme="minorHAnsi"/>
                  <w:color w:val="000000" w:themeColor="text1"/>
                </w:rPr>
                <w:t>ak z nich jednoznačne vyplýva zaradenie uvedeného spotrebiča do dvoch najlepších tried spotreby vody podľa platného značenia v EÚ</w:t>
              </w:r>
            </w:ins>
            <w:r w:rsidR="006656A4" w:rsidRPr="008F1F48">
              <w:rPr>
                <w:rFonts w:cstheme="minorHAnsi"/>
                <w:color w:val="000000" w:themeColor="text1"/>
              </w:rPr>
              <w:t>.</w:t>
            </w:r>
          </w:p>
          <w:p w14:paraId="79F97CB6" w14:textId="4715EA7D" w:rsidR="006656A4" w:rsidRPr="00D24F34" w:rsidRDefault="002628DC" w:rsidP="008526B0">
            <w:pPr>
              <w:tabs>
                <w:tab w:val="left" w:pos="1695"/>
              </w:tabs>
              <w:spacing w:after="120"/>
              <w:jc w:val="both"/>
              <w:rPr>
                <w:rFonts w:cstheme="minorHAnsi"/>
                <w:color w:val="000000" w:themeColor="text1"/>
              </w:rPr>
            </w:pPr>
            <w:ins w:id="43" w:author="Autor">
              <w:r>
                <w:rPr>
                  <w:rFonts w:cstheme="minorHAnsi"/>
                  <w:color w:val="000000" w:themeColor="text1"/>
                </w:rPr>
                <w:t>Uvedené dokumenty Prijímateľ predkladá iba v prípade, ak obstarávaný produkt nie evidovaný v rámci registra</w:t>
              </w:r>
              <w:r w:rsidR="002B4ACA">
                <w:rPr>
                  <w:rFonts w:cstheme="minorHAnsi"/>
                  <w:color w:val="000000" w:themeColor="text1"/>
                </w:rPr>
                <w:t>, ktorý sa nachádza</w:t>
              </w:r>
              <w:r>
                <w:rPr>
                  <w:rFonts w:cstheme="minorHAnsi"/>
                  <w:color w:val="000000" w:themeColor="text1"/>
                </w:rPr>
                <w:t xml:space="preserve"> na webovom sídle </w:t>
              </w:r>
              <w:r>
                <w:fldChar w:fldCharType="begin"/>
              </w:r>
              <w:r>
                <w:instrText xml:space="preserve"> HYPERLINK "http://www.europeanwaterlabel.eu/" </w:instrText>
              </w:r>
              <w:r>
                <w:fldChar w:fldCharType="separate"/>
              </w:r>
              <w:r w:rsidRPr="006656A4">
                <w:rPr>
                  <w:rStyle w:val="Hypertextovprepojenie"/>
                  <w:rFonts w:cstheme="minorHAnsi"/>
                </w:rPr>
                <w:t>http://www.europeanwaterlabel.eu/</w:t>
              </w:r>
              <w:r>
                <w:rPr>
                  <w:rStyle w:val="Hypertextovprepojenie"/>
                  <w:rFonts w:cstheme="minorHAnsi"/>
                </w:rPr>
                <w:fldChar w:fldCharType="end"/>
              </w:r>
              <w:r>
                <w:rPr>
                  <w:rStyle w:val="Hypertextovprepojenie"/>
                  <w:rFonts w:cstheme="minorHAnsi"/>
                </w:rPr>
                <w:t>.</w:t>
              </w:r>
            </w:ins>
          </w:p>
        </w:tc>
        <w:tc>
          <w:tcPr>
            <w:tcW w:w="3827"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pred úhradou relevantnej ŽoP</w:t>
            </w:r>
            <w:r>
              <w:rPr>
                <w:rFonts w:cstheme="minorHAnsi"/>
              </w:rPr>
              <w:t xml:space="preserve"> na základe:</w:t>
            </w:r>
          </w:p>
          <w:p w14:paraId="71FAD3CB" w14:textId="5D5BC0CF" w:rsidR="00A57960" w:rsidRPr="00D24F34" w:rsidRDefault="0092352E" w:rsidP="00271078">
            <w:pPr>
              <w:pStyle w:val="Odsekzoznamu"/>
              <w:numPr>
                <w:ilvl w:val="0"/>
                <w:numId w:val="10"/>
              </w:numPr>
              <w:spacing w:after="120"/>
              <w:ind w:left="318" w:hanging="318"/>
              <w:contextualSpacing w:val="0"/>
              <w:jc w:val="both"/>
              <w:rPr>
                <w:ins w:id="44" w:author="Autor"/>
                <w:rStyle w:val="Hypertextovprepojenie"/>
                <w:rFonts w:cstheme="minorHAnsi"/>
                <w:color w:val="000000" w:themeColor="text1"/>
                <w:u w:val="none"/>
              </w:rPr>
            </w:pPr>
            <w:ins w:id="45" w:author="Autor">
              <w:r>
                <w:t>o</w:t>
              </w:r>
              <w:r w:rsidR="00624872">
                <w:t xml:space="preserve">verenia v registri na webovom sídle </w:t>
              </w:r>
              <w:r w:rsidR="00A57960">
                <w:fldChar w:fldCharType="begin"/>
              </w:r>
              <w:r w:rsidR="00A57960">
                <w:instrText xml:space="preserve"> HYPERLINK "http://www.europeanwaterlabel.eu/" </w:instrText>
              </w:r>
              <w:r w:rsidR="00A57960">
                <w:fldChar w:fldCharType="separate"/>
              </w:r>
              <w:r w:rsidR="00A57960" w:rsidRPr="006656A4">
                <w:rPr>
                  <w:rStyle w:val="Hypertextovprepojenie"/>
                  <w:rFonts w:cstheme="minorHAnsi"/>
                </w:rPr>
                <w:t>http://www.europeanwaterlabel.eu/</w:t>
              </w:r>
              <w:r w:rsidR="00A57960">
                <w:rPr>
                  <w:rStyle w:val="Hypertextovprepojenie"/>
                  <w:rFonts w:cstheme="minorHAnsi"/>
                </w:rPr>
                <w:fldChar w:fldCharType="end"/>
              </w:r>
              <w:r w:rsidR="00624872">
                <w:rPr>
                  <w:rStyle w:val="Hypertextovprepojenie"/>
                  <w:rFonts w:cstheme="minorHAnsi"/>
                </w:rPr>
                <w:t xml:space="preserve">. </w:t>
              </w:r>
              <w:r w:rsidRPr="0092352E">
                <w:t xml:space="preserve">V prípade, ak </w:t>
              </w:r>
              <w:r>
                <w:t xml:space="preserve">obstarávaný </w:t>
              </w:r>
              <w:r w:rsidRPr="0092352E">
                <w:t xml:space="preserve">produkt nie je v rámci uvedeného registra evidovaný, </w:t>
              </w:r>
              <w:r>
                <w:t>splnenie uvedenej podmienky</w:t>
              </w:r>
              <w:r w:rsidRPr="0092352E">
                <w:t xml:space="preserve"> je možné preukázať aj prostredníctvom</w:t>
              </w:r>
              <w:r>
                <w:t>:</w:t>
              </w:r>
            </w:ins>
          </w:p>
          <w:p w14:paraId="414CBD36" w14:textId="77777777" w:rsidR="00624872" w:rsidRPr="00D24F34" w:rsidRDefault="006656A4" w:rsidP="00271078">
            <w:pPr>
              <w:pStyle w:val="Odsekzoznamu"/>
              <w:numPr>
                <w:ilvl w:val="0"/>
                <w:numId w:val="10"/>
              </w:numPr>
              <w:spacing w:after="120"/>
              <w:ind w:left="318" w:hanging="318"/>
              <w:contextualSpacing w:val="0"/>
              <w:jc w:val="both"/>
              <w:rPr>
                <w:ins w:id="46" w:author="Autor"/>
                <w:rFonts w:cstheme="minorHAnsi"/>
                <w:color w:val="000000" w:themeColor="text1"/>
              </w:rPr>
            </w:pPr>
            <w:r w:rsidRPr="006656A4">
              <w:rPr>
                <w:rFonts w:cstheme="minorHAnsi"/>
              </w:rPr>
              <w:t>údajových listov výrobkov</w:t>
            </w:r>
            <w:ins w:id="47" w:author="Autor">
              <w:r w:rsidR="00624872">
                <w:rPr>
                  <w:rFonts w:cstheme="minorHAnsi"/>
                </w:rPr>
                <w:t xml:space="preserve"> alebo</w:t>
              </w:r>
            </w:ins>
          </w:p>
          <w:p w14:paraId="5F2BE432" w14:textId="77777777" w:rsidR="00624872" w:rsidRPr="00D24F34" w:rsidRDefault="00624872" w:rsidP="00271078">
            <w:pPr>
              <w:pStyle w:val="Odsekzoznamu"/>
              <w:numPr>
                <w:ilvl w:val="0"/>
                <w:numId w:val="10"/>
              </w:numPr>
              <w:tabs>
                <w:tab w:val="left" w:pos="1695"/>
              </w:tabs>
              <w:spacing w:after="120"/>
              <w:ind w:left="318" w:hanging="318"/>
              <w:contextualSpacing w:val="0"/>
              <w:jc w:val="both"/>
              <w:rPr>
                <w:ins w:id="48" w:author="Autor"/>
                <w:rFonts w:cstheme="minorHAnsi"/>
                <w:color w:val="000000" w:themeColor="text1"/>
              </w:rPr>
            </w:pPr>
            <w:ins w:id="49" w:author="Autor">
              <w:r w:rsidRPr="00D24F34">
                <w:rPr>
                  <w:color w:val="000000" w:themeColor="text1"/>
                </w:rPr>
                <w:t>certifikátov vydaných akreditovanými certifikačnými orgánmi alebo</w:t>
              </w:r>
            </w:ins>
          </w:p>
          <w:p w14:paraId="73324B80" w14:textId="0464D6FA" w:rsidR="006656A4" w:rsidRPr="006656A4" w:rsidRDefault="00624872" w:rsidP="00271078">
            <w:pPr>
              <w:pStyle w:val="Odsekzoznamu"/>
              <w:numPr>
                <w:ilvl w:val="0"/>
                <w:numId w:val="10"/>
              </w:numPr>
              <w:spacing w:after="120"/>
              <w:ind w:left="318" w:hanging="318"/>
              <w:contextualSpacing w:val="0"/>
              <w:jc w:val="both"/>
              <w:rPr>
                <w:rFonts w:cstheme="minorHAnsi"/>
                <w:color w:val="000000" w:themeColor="text1"/>
              </w:rPr>
            </w:pPr>
            <w:ins w:id="50" w:author="Autor">
              <w:r w:rsidRPr="00D24F34">
                <w:rPr>
                  <w:color w:val="000000" w:themeColor="text1"/>
                </w:rPr>
                <w:t>technickými parametrami spotrebiča,</w:t>
              </w:r>
              <w:r w:rsidRPr="002D6B4D">
                <w:rPr>
                  <w:color w:val="000000" w:themeColor="text1"/>
                </w:rPr>
                <w:t xml:space="preserve"> resp. </w:t>
              </w:r>
              <w:r w:rsidRPr="002D6B4D">
                <w:rPr>
                  <w:b/>
                  <w:color w:val="000000" w:themeColor="text1"/>
                </w:rPr>
                <w:t>iných dokladov</w:t>
              </w:r>
              <w:r w:rsidRPr="002D6B4D">
                <w:rPr>
                  <w:color w:val="000000" w:themeColor="text1"/>
                </w:rPr>
                <w:t>, ak z nich jednoznačne vyplýva zaradenie uvedeného spotrebiča do dvoch najlepších tried spotreby vody podľa platného značenia v EÚ</w:t>
              </w:r>
              <w:r w:rsidRPr="002D6B4D">
                <w:rPr>
                  <w:rFonts w:cstheme="minorHAnsi"/>
                  <w:b/>
                  <w:color w:val="000000" w:themeColor="text1"/>
                </w:rPr>
                <w:t>.</w:t>
              </w:r>
            </w:ins>
          </w:p>
        </w:tc>
      </w:tr>
      <w:tr w:rsidR="00271078" w:rsidRPr="00B53816" w14:paraId="12B7150E" w14:textId="77777777" w:rsidTr="00DA6189">
        <w:trPr>
          <w:jc w:val="center"/>
        </w:trPr>
        <w:tc>
          <w:tcPr>
            <w:tcW w:w="2547" w:type="dxa"/>
            <w:gridSpan w:val="2"/>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394" w:type="dxa"/>
          </w:tcPr>
          <w:p w14:paraId="188D773D" w14:textId="24721F40"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w:t>
            </w:r>
            <w:r w:rsidR="00FB32E5">
              <w:rPr>
                <w:rFonts w:cstheme="minorHAnsi"/>
              </w:rPr>
              <w:t xml:space="preserve"> </w:t>
            </w:r>
            <w:del w:id="51" w:author="Autor">
              <w:r w:rsidR="00FB32E5" w:rsidDel="00E928A6">
                <w:rPr>
                  <w:rFonts w:cstheme="minorHAnsi"/>
                </w:rPr>
                <w:delText>MŽP SR</w:delText>
              </w:r>
              <w:r w:rsidRPr="00AE62A1" w:rsidDel="00E928A6">
                <w:rPr>
                  <w:rFonts w:cstheme="minorHAnsi"/>
                </w:rPr>
                <w:delText xml:space="preserve"> </w:delText>
              </w:r>
            </w:del>
            <w:r w:rsidRPr="00AE62A1">
              <w:rPr>
                <w:rFonts w:cstheme="minorHAnsi"/>
              </w:rPr>
              <w:t xml:space="preserve">č. 365/2015 </w:t>
            </w:r>
            <w:r w:rsidRPr="00AE62A1">
              <w:rPr>
                <w:rFonts w:cstheme="minorHAnsi"/>
              </w:rPr>
              <w:lastRenderedPageBreak/>
              <w:t>Z. z., ktorou sa ustanovuje Katalóg odpadov</w:t>
            </w:r>
            <w:r w:rsidR="00164E31">
              <w:rPr>
                <w:rFonts w:cstheme="minorHAnsi"/>
              </w:rPr>
              <w:t xml:space="preserve"> v znení neskorších predpisov</w:t>
            </w:r>
            <w:r w:rsidRPr="00AE62A1">
              <w:rPr>
                <w:rFonts w:cstheme="minorHAnsi"/>
              </w:rPr>
              <w:t>) vyprodukovaného na stavenisku, bolo recyklovaného alebo inak materiálovo zhodnoteného, a to vrátane činností spätného zasypávania, pri ktorých sa využije odpad ako náhrada za iné materiály.</w:t>
            </w:r>
          </w:p>
          <w:p w14:paraId="4F640D02" w14:textId="02C76B14" w:rsidR="009B2F89" w:rsidRPr="00B53816" w:rsidRDefault="00D84A4A" w:rsidP="007E0791">
            <w:pPr>
              <w:spacing w:after="120"/>
              <w:jc w:val="both"/>
              <w:rPr>
                <w:rFonts w:cstheme="minorHAnsi"/>
              </w:rPr>
            </w:pPr>
            <w:r w:rsidRPr="00B53816">
              <w:rPr>
                <w:rFonts w:cstheme="minorHAnsi"/>
              </w:rPr>
              <w:t>Pre splnenie tejto podmienky je prijímateľ povinný postupovať v súlade s Programom predchádzania vzniku odpadu SR, Programom odpadového hospodárstva SR, Protokolom EÚ o nakladaní s odpadom zo stavieb a demolácií a zákonom č. 79/2015 Z. z. o odpadoch a o zmene a doplnení niektorých zákonov v znení neskorších predpisov</w:t>
            </w:r>
            <w:r w:rsidR="00A83298">
              <w:rPr>
                <w:rFonts w:cstheme="minorHAnsi"/>
              </w:rPr>
              <w:t xml:space="preserve"> (ďalej aj „zákon o odpadoch“)</w:t>
            </w:r>
            <w:r w:rsidRPr="00B53816">
              <w:rPr>
                <w:rFonts w:cstheme="minorHAnsi"/>
              </w:rPr>
              <w:t>.</w:t>
            </w:r>
          </w:p>
        </w:tc>
        <w:tc>
          <w:tcPr>
            <w:tcW w:w="4678" w:type="dxa"/>
          </w:tcPr>
          <w:p w14:paraId="4C53F19F" w14:textId="083AFB25" w:rsidR="00D84A4A" w:rsidRPr="00B53816" w:rsidRDefault="00D84A4A" w:rsidP="007E0791">
            <w:pPr>
              <w:spacing w:after="12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ŽoP, </w:t>
            </w:r>
            <w:r w:rsidRPr="00B53816">
              <w:rPr>
                <w:rFonts w:cstheme="minorHAnsi"/>
              </w:rPr>
              <w:t>prostredníctvom dokladov preukazujúcich spôsob, akým bolo naložené so stavebným odpadom:</w:t>
            </w:r>
          </w:p>
          <w:p w14:paraId="4B69502E" w14:textId="34728368"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w:t>
            </w:r>
            <w:r w:rsidRPr="00B53816">
              <w:rPr>
                <w:rFonts w:cstheme="minorHAnsi"/>
              </w:rPr>
              <w:lastRenderedPageBreak/>
              <w:t xml:space="preserve">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del w:id="52" w:author="Autor">
              <w:r w:rsidR="00805244" w:rsidDel="00B478A1">
                <w:rPr>
                  <w:rFonts w:cstheme="minorHAnsi"/>
                </w:rPr>
                <w:delText>10</w:delText>
              </w:r>
              <w:r w:rsidRPr="00B53816" w:rsidDel="00B478A1">
                <w:rPr>
                  <w:rFonts w:cstheme="minorHAnsi"/>
                </w:rPr>
                <w:delText xml:space="preserve"> </w:delText>
              </w:r>
            </w:del>
            <w:ins w:id="53" w:author="Autor">
              <w:r w:rsidR="00F12CA2">
                <w:rPr>
                  <w:rFonts w:cstheme="minorHAnsi"/>
                </w:rPr>
                <w:t>7</w:t>
              </w:r>
              <w:r w:rsidR="00B478A1" w:rsidRPr="00B53816">
                <w:rPr>
                  <w:rFonts w:cstheme="minorHAnsi"/>
                </w:rPr>
                <w:t xml:space="preserve"> </w:t>
              </w:r>
            </w:ins>
            <w:r w:rsidRPr="00B53816">
              <w:rPr>
                <w:rFonts w:cstheme="minorHAnsi"/>
              </w:rPr>
              <w:t>tejto Príručky - Súhrnný dokument sumarizujúci 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preberá, nakladať s odpadom spôsobom, uvedeným v predchádzajúcom bode, </w:t>
            </w:r>
            <w:r w:rsidR="00511F85" w:rsidRPr="00225050">
              <w:rPr>
                <w:rFonts w:cstheme="minorHAnsi"/>
              </w:rPr>
              <w:t>t. j.:</w:t>
            </w:r>
          </w:p>
          <w:p w14:paraId="05D4624E" w14:textId="1813CA66"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w:t>
            </w:r>
            <w:r w:rsidR="00A83298">
              <w:rPr>
                <w:rFonts w:cstheme="minorHAnsi"/>
              </w:rPr>
              <w:t xml:space="preserve"> </w:t>
            </w:r>
            <w:r w:rsidRPr="00B53816">
              <w:rPr>
                <w:rFonts w:cstheme="minorHAnsi"/>
              </w:rPr>
              <w:t xml:space="preserve">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7"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r w:rsidRPr="0011072F">
              <w:rPr>
                <w:rFonts w:cstheme="minorHAnsi"/>
                <w:b/>
              </w:rPr>
              <w:t>ŽoP</w:t>
            </w:r>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lastRenderedPageBreak/>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271078" w:rsidRPr="00B53816" w14:paraId="2CFCA396" w14:textId="77777777" w:rsidTr="00DA6189">
        <w:trPr>
          <w:jc w:val="center"/>
        </w:trPr>
        <w:tc>
          <w:tcPr>
            <w:tcW w:w="2547" w:type="dxa"/>
            <w:gridSpan w:val="2"/>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4925A8C6"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 xml:space="preserve">ISO 20887:2020 Udržateľnosť budov a </w:t>
            </w:r>
            <w:r w:rsidRPr="001114F9">
              <w:rPr>
                <w:rFonts w:cstheme="minorHAnsi"/>
                <w:i/>
              </w:rPr>
              <w:lastRenderedPageBreak/>
              <w:t>stavebno-inžinierskych prác</w:t>
            </w:r>
            <w:del w:id="54" w:author="Autor">
              <w:r w:rsidRPr="001114F9" w:rsidDel="00E928A6">
                <w:rPr>
                  <w:rFonts w:cstheme="minorHAnsi"/>
                  <w:i/>
                </w:rPr>
                <w:delText xml:space="preserve"> alebo ekvivalentné normy</w:delText>
              </w:r>
            </w:del>
            <w:r w:rsidRPr="001114F9">
              <w:rPr>
                <w:rFonts w:cstheme="minorHAnsi"/>
                <w:i/>
              </w:rPr>
              <w:t>. Návrh na zabezpečenie demontáže a prispôsobiteľnosti. Zásady, požiadavky a usmernenia</w:t>
            </w:r>
            <w:r w:rsidRPr="007F735D">
              <w:rPr>
                <w:rFonts w:cstheme="minorHAnsi"/>
              </w:rPr>
              <w:t xml:space="preserve"> alebo iné normy posudzovania demontáže alebo prispôsobiteľnosti budov, ktoré preukážu, že sú navrhnuté tak, aby boli efektívnejšie z hľadiska zdrojov, prispôsobiteľné, 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uľahčiť opätovné použitie recyklácie selektívnym odstraňovaním materiálov s využitím dostupných triediacich systémov pre stavebný a demolačný odpad. </w:t>
            </w:r>
          </w:p>
          <w:p w14:paraId="01D9E220" w14:textId="331EAE33"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21/ES</w:t>
            </w:r>
            <w:r w:rsidR="00164E31">
              <w:rPr>
                <w:rFonts w:cstheme="minorHAnsi"/>
              </w:rPr>
              <w:t xml:space="preserve"> v platnom znení</w:t>
            </w:r>
            <w:r w:rsidRPr="007F735D">
              <w:rPr>
                <w:rFonts w:cstheme="minorHAnsi"/>
              </w:rPr>
              <w:t>.</w:t>
            </w:r>
          </w:p>
          <w:p w14:paraId="1EC49A4D" w14:textId="1E5768C5" w:rsidR="00F95818" w:rsidRPr="007F735D" w:rsidRDefault="00F95818" w:rsidP="007E0791">
            <w:pPr>
              <w:shd w:val="clear" w:color="auto" w:fill="FFFFFF" w:themeFill="background1"/>
              <w:spacing w:after="120"/>
              <w:jc w:val="both"/>
              <w:rPr>
                <w:rFonts w:cstheme="minorHAnsi"/>
              </w:rPr>
            </w:pPr>
            <w:r w:rsidRPr="007F735D">
              <w:rPr>
                <w:rFonts w:cstheme="minorHAnsi"/>
                <w:bCs/>
              </w:rPr>
              <w:lastRenderedPageBreak/>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w:t>
            </w:r>
            <w:del w:id="55" w:author="Autor">
              <w:r w:rsidRPr="007F735D" w:rsidDel="00E928A6">
                <w:rPr>
                  <w:rFonts w:cstheme="minorHAnsi"/>
                </w:rPr>
                <w:delText xml:space="preserve">CEN / TS </w:delText>
              </w:r>
            </w:del>
            <w:ins w:id="56" w:author="Autor">
              <w:r w:rsidR="00E928A6">
                <w:rPr>
                  <w:rFonts w:cstheme="minorHAnsi"/>
                </w:rPr>
                <w:t xml:space="preserve">STN EN </w:t>
              </w:r>
            </w:ins>
            <w:r w:rsidRPr="007F735D">
              <w:rPr>
                <w:rFonts w:cstheme="minorHAnsi"/>
              </w:rPr>
              <w:t>16 516</w:t>
            </w:r>
            <w:ins w:id="57" w:author="Autor">
              <w:r w:rsidR="00E928A6" w:rsidRPr="00E928A6">
                <w:rPr>
                  <w:rFonts w:cstheme="minorHAnsi"/>
                </w:rPr>
                <w:t>+A1 (720016)</w:t>
              </w:r>
              <w:r w:rsidR="00E928A6">
                <w:rPr>
                  <w:rFonts w:cs="Calibri"/>
                </w:rPr>
                <w:t xml:space="preserve"> </w:t>
              </w:r>
              <w:r w:rsidR="00E928A6" w:rsidRPr="00FF013E">
                <w:rPr>
                  <w:rFonts w:ascii="Arial Narrow" w:hAnsi="Arial Narrow" w:cs="Calibri"/>
                </w:rPr>
                <w:t xml:space="preserve"> </w:t>
              </w:r>
            </w:ins>
            <w:r w:rsidRPr="007F735D">
              <w:rPr>
                <w:rFonts w:cstheme="minorHAnsi"/>
              </w:rPr>
              <w:t xml:space="preserve"> a ISO 16 000-3 alebo inými porovnateľnými 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je potrebné prijať opatrenia na zníženie hluku, prachu a emisií 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78"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lastRenderedPageBreak/>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3B0DB531" w:rsidR="00D344F0" w:rsidRPr="00DA6189" w:rsidRDefault="00D344F0" w:rsidP="007E0791">
            <w:pPr>
              <w:pStyle w:val="Odsekzoznamu"/>
              <w:numPr>
                <w:ilvl w:val="0"/>
                <w:numId w:val="5"/>
              </w:numPr>
              <w:spacing w:after="120"/>
              <w:ind w:left="318" w:hanging="284"/>
              <w:contextualSpacing w:val="0"/>
              <w:jc w:val="both"/>
              <w:rPr>
                <w:rFonts w:cstheme="minorHAnsi"/>
              </w:rPr>
            </w:pPr>
            <w:r w:rsidRPr="00DA6189">
              <w:rPr>
                <w:rFonts w:cstheme="minorHAnsi"/>
              </w:rPr>
              <w:t xml:space="preserve">dokladu preukazujúceho, že azbest bol odstránený </w:t>
            </w:r>
            <w:r w:rsidR="005B2479" w:rsidRPr="00DA6189">
              <w:rPr>
                <w:rFonts w:cs="Calibri"/>
                <w:lang w:eastAsia="sk-SK"/>
              </w:rPr>
              <w:t xml:space="preserve">fyzickou/právnickou </w:t>
            </w:r>
            <w:r w:rsidRPr="00DA6189">
              <w:rPr>
                <w:rFonts w:cstheme="minorHAnsi"/>
              </w:rPr>
              <w:t>osobou, ktorá disponuje oprávnením na tieto činnosti</w:t>
            </w:r>
            <w:r w:rsidR="005B2479" w:rsidRPr="00DA6189">
              <w:rPr>
                <w:rFonts w:cs="Calibri"/>
                <w:lang w:eastAsia="sk-SK"/>
              </w:rPr>
              <w:t>, ktoré vydáva Úrad verejného zdravotníctva SR pod</w:t>
            </w:r>
            <w:r w:rsidR="005B2479" w:rsidRPr="00DA6189">
              <w:rPr>
                <w:rFonts w:cs="Calibri" w:hint="eastAsia"/>
                <w:lang w:eastAsia="sk-SK"/>
              </w:rPr>
              <w:t>ľ</w:t>
            </w:r>
            <w:r w:rsidR="005B2479" w:rsidRPr="00DA6189">
              <w:rPr>
                <w:rFonts w:cs="Calibri"/>
                <w:lang w:eastAsia="sk-SK"/>
              </w:rPr>
              <w:t>a</w:t>
            </w:r>
            <w:r w:rsidR="005B2479" w:rsidRPr="00DA6189">
              <w:rPr>
                <w:rFonts w:cs="Calibri" w:hint="eastAsia"/>
                <w:lang w:eastAsia="sk-SK"/>
              </w:rPr>
              <w:t>§</w:t>
            </w:r>
            <w:r w:rsidR="005B2479" w:rsidRPr="00DA6189">
              <w:rPr>
                <w:rFonts w:cs="Calibri"/>
                <w:lang w:eastAsia="sk-SK"/>
              </w:rPr>
              <w:t xml:space="preserve"> 5 ods. 4, písm. o) a </w:t>
            </w:r>
            <w:r w:rsidR="005B2479" w:rsidRPr="00DA6189">
              <w:rPr>
                <w:rFonts w:cs="Calibri" w:hint="eastAsia"/>
                <w:lang w:eastAsia="sk-SK"/>
              </w:rPr>
              <w:t>§</w:t>
            </w:r>
            <w:r w:rsidR="005B2479" w:rsidRPr="00DA6189">
              <w:rPr>
                <w:rFonts w:cs="Calibri"/>
                <w:lang w:eastAsia="sk-SK"/>
              </w:rPr>
              <w:t xml:space="preserve"> 41 zákona </w:t>
            </w:r>
            <w:r w:rsidR="005B2479" w:rsidRPr="00DA6189">
              <w:rPr>
                <w:rFonts w:cs="Calibri" w:hint="eastAsia"/>
                <w:lang w:eastAsia="sk-SK"/>
              </w:rPr>
              <w:t>č</w:t>
            </w:r>
            <w:r w:rsidR="005B2479" w:rsidRPr="00DA6189">
              <w:rPr>
                <w:rFonts w:cs="Calibri"/>
                <w:lang w:eastAsia="sk-SK"/>
              </w:rPr>
              <w:t xml:space="preserve">. 355/2007 Z. z. o ochrane, podpore a rozvoji verejného </w:t>
            </w:r>
            <w:r w:rsidR="005B2479" w:rsidRPr="00DA6189">
              <w:rPr>
                <w:rFonts w:cs="Calibri"/>
                <w:lang w:eastAsia="sk-SK"/>
              </w:rPr>
              <w:lastRenderedPageBreak/>
              <w:t xml:space="preserve">zdravia a o zmene a doplnení niektorých zákonov v  znení </w:t>
            </w:r>
            <w:r w:rsidR="00E750D1" w:rsidRPr="00DA6189">
              <w:rPr>
                <w:rFonts w:cs="Calibri"/>
                <w:lang w:eastAsia="sk-SK"/>
              </w:rPr>
              <w:t xml:space="preserve">neskorších predpisov </w:t>
            </w:r>
            <w:r w:rsidR="005B2479" w:rsidRPr="00DA6189">
              <w:rPr>
                <w:rFonts w:cs="Calibri"/>
                <w:lang w:eastAsia="sk-SK"/>
              </w:rPr>
              <w:t xml:space="preserve">v súlade s nariadením vlády SR </w:t>
            </w:r>
            <w:r w:rsidR="005B2479" w:rsidRPr="00DA6189">
              <w:rPr>
                <w:rFonts w:cs="Calibri" w:hint="eastAsia"/>
                <w:lang w:eastAsia="sk-SK"/>
              </w:rPr>
              <w:t>č</w:t>
            </w:r>
            <w:r w:rsidR="005B2479" w:rsidRPr="00DA6189">
              <w:rPr>
                <w:rFonts w:cs="Calibri"/>
                <w:lang w:eastAsia="sk-SK"/>
              </w:rPr>
              <w:t>. 253/2006 Z. z. o ochrane zamestnancov pred rizikami súvisiacimi s expozíciou azbestu pri práci</w:t>
            </w:r>
            <w:r w:rsidRPr="00DA6189">
              <w:rPr>
                <w:rFonts w:cstheme="minorHAnsi"/>
              </w:rPr>
              <w:t>.</w:t>
            </w:r>
          </w:p>
          <w:p w14:paraId="5C3B9946" w14:textId="72EF9A3B" w:rsidR="005B2479" w:rsidRPr="00DA6189" w:rsidRDefault="005B2479" w:rsidP="00420F20">
            <w:pPr>
              <w:spacing w:after="120"/>
              <w:ind w:left="284"/>
              <w:jc w:val="both"/>
              <w:rPr>
                <w:rFonts w:cs="Calibri"/>
                <w:lang w:eastAsia="sk-SK"/>
              </w:rPr>
            </w:pPr>
            <w:r w:rsidRPr="00DA6189">
              <w:rPr>
                <w:rFonts w:cs="Calibri"/>
                <w:lang w:eastAsia="sk-SK"/>
              </w:rPr>
              <w:t xml:space="preserve">Prijímateľ predloží </w:t>
            </w:r>
            <w:r w:rsidRPr="00DA6189">
              <w:rPr>
                <w:rFonts w:cs="Calibri"/>
                <w:b/>
                <w:lang w:eastAsia="sk-SK"/>
              </w:rPr>
              <w:t>potvrdenie o odovzdaní odpadu obsahujúcom azbest fyzickej/ právnickej osobe, ktorá disponuje oprávnením na tieto činnosti a</w:t>
            </w:r>
            <w:r w:rsidRPr="00DA6189">
              <w:rPr>
                <w:rFonts w:cs="Calibri"/>
                <w:lang w:eastAsia="sk-SK"/>
              </w:rPr>
              <w:t xml:space="preserve"> zároveň </w:t>
            </w:r>
            <w:r w:rsidRPr="00DA6189">
              <w:rPr>
                <w:rFonts w:cs="Calibri"/>
                <w:b/>
                <w:lang w:eastAsia="sk-SK"/>
              </w:rPr>
              <w:t>kópiu oprávnenia fyzickej/právnickej osoby na odstraňovanie azbestu alebo materiálov obsahujúcich azbest zo stavieb</w:t>
            </w:r>
            <w:r w:rsidRPr="00DA6189">
              <w:rPr>
                <w:rFonts w:cs="Calibri"/>
                <w:lang w:eastAsia="sk-SK"/>
              </w:rPr>
              <w:t xml:space="preserve"> vydaného Úradom verejného zdravotníctva SR v zmysle § 41 zákona č. 355/2007 Z. z. o ochrane, podpore a rozvoji verejného zdravia a o zmene a doplnení niektorých zákonov v</w:t>
            </w:r>
            <w:r w:rsidR="00E750D1" w:rsidRPr="00DA6189">
              <w:rPr>
                <w:rFonts w:cs="Calibri"/>
                <w:lang w:eastAsia="sk-SK"/>
              </w:rPr>
              <w:t> </w:t>
            </w:r>
            <w:r w:rsidRPr="00DA6189">
              <w:rPr>
                <w:rFonts w:cs="Calibri"/>
                <w:lang w:eastAsia="sk-SK"/>
              </w:rPr>
              <w:t>znení</w:t>
            </w:r>
            <w:r w:rsidR="00E750D1" w:rsidRPr="00DA6189">
              <w:rPr>
                <w:rFonts w:cs="Calibri"/>
                <w:lang w:eastAsia="sk-SK"/>
              </w:rPr>
              <w:t xml:space="preserve"> neskorších predpisov</w:t>
            </w:r>
            <w:r w:rsidRPr="00DA6189">
              <w:rPr>
                <w:rFonts w:cs="Calibri"/>
                <w:lang w:eastAsia="sk-SK"/>
              </w:rPr>
              <w:t xml:space="preserve"> (Príloha č. 3g k zákonu č. 355/2007 Z. z. – Vzory dokladov o absolvovaní odbornej prípravy na prácu pri odstraňovaní azbestu alebo materiálov obsahujúcich azbest zo stavieb podľa § 41 ods. 3 písm. c) a ods. 4 písm. e) bodu 2 a aktualizačnej odbornej prípravy podľa § 41 ods. 15 a § 63c ods. 3).  </w:t>
            </w:r>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w:t>
            </w:r>
            <w:r w:rsidRPr="00805244">
              <w:rPr>
                <w:rFonts w:cstheme="minorHAnsi"/>
                <w:color w:val="000000" w:themeColor="text1"/>
              </w:rPr>
              <w:lastRenderedPageBreak/>
              <w:t xml:space="preserve">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7"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ŽoP</w:t>
            </w:r>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271078" w:rsidRPr="00B53816" w14:paraId="21C0B199" w14:textId="77777777" w:rsidTr="00DA6189">
        <w:trPr>
          <w:jc w:val="center"/>
        </w:trPr>
        <w:tc>
          <w:tcPr>
            <w:tcW w:w="2547" w:type="dxa"/>
            <w:gridSpan w:val="2"/>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307AAE4B" w14:textId="0B0BA758"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xml:space="preserve">, ako sú certifikované certifikačnými auditmi </w:t>
            </w:r>
            <w:r w:rsidRPr="003409C1">
              <w:rPr>
                <w:rFonts w:cstheme="minorHAnsi"/>
              </w:rPr>
              <w:lastRenderedPageBreak/>
              <w:t xml:space="preserve">tretích strán vykonávanými akreditovanými certifikačnými orgánmi, napr. </w:t>
            </w:r>
            <w:r w:rsidR="0005201C">
              <w:rPr>
                <w:rFonts w:cstheme="minorHAnsi"/>
              </w:rPr>
              <w:t>n</w:t>
            </w:r>
            <w:r w:rsidRPr="003409C1">
              <w:rPr>
                <w:rFonts w:cstheme="minorHAnsi"/>
              </w:rPr>
              <w:t>ormy FSC / PEFC</w:t>
            </w:r>
            <w:ins w:id="58" w:author="Autor">
              <w:r w:rsidR="00CB5C53">
                <w:rPr>
                  <w:rStyle w:val="Odkaznapoznmkupodiarou"/>
                </w:rPr>
                <w:footnoteReference w:id="12"/>
              </w:r>
            </w:ins>
            <w:r w:rsidRPr="003409C1">
              <w:rPr>
                <w:rFonts w:cstheme="minorHAnsi"/>
              </w:rPr>
              <w:t xml:space="preserve"> alebo ekvivalentné normy.</w:t>
            </w:r>
          </w:p>
          <w:p w14:paraId="57E1468C" w14:textId="6A412D73" w:rsidR="00233661" w:rsidRPr="00B53816" w:rsidRDefault="00233661" w:rsidP="007E0791">
            <w:pPr>
              <w:spacing w:after="120"/>
              <w:ind w:left="284"/>
              <w:jc w:val="both"/>
              <w:rPr>
                <w:rFonts w:cstheme="minorHAnsi"/>
              </w:rPr>
            </w:pPr>
          </w:p>
        </w:tc>
        <w:tc>
          <w:tcPr>
            <w:tcW w:w="4678"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lastRenderedPageBreak/>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76E91D79"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lastRenderedPageBreak/>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w:t>
            </w:r>
            <w:r w:rsidR="0005201C">
              <w:rPr>
                <w:rFonts w:cstheme="minorHAnsi"/>
              </w:rPr>
              <w:t>n</w:t>
            </w:r>
            <w:r w:rsidRPr="0096038F">
              <w:rPr>
                <w:rFonts w:cstheme="minorHAnsi"/>
              </w:rPr>
              <w:t>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7"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ŽoP</w:t>
            </w:r>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681CA3AA"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lastRenderedPageBreak/>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w:t>
            </w:r>
            <w:r w:rsidR="0005201C">
              <w:rPr>
                <w:rFonts w:cstheme="minorHAnsi"/>
              </w:rPr>
              <w:t>n</w:t>
            </w:r>
            <w:r w:rsidRPr="0096038F">
              <w:rPr>
                <w:rFonts w:cstheme="minorHAnsi"/>
              </w:rPr>
              <w:t>ormy FSC / PEFC alebo ekvivalentné normy.</w:t>
            </w:r>
          </w:p>
        </w:tc>
      </w:tr>
      <w:tr w:rsidR="00271078" w:rsidRPr="00B53816" w14:paraId="437D2DFC" w14:textId="77777777" w:rsidTr="00DA6189">
        <w:trPr>
          <w:jc w:val="center"/>
        </w:trPr>
        <w:tc>
          <w:tcPr>
            <w:tcW w:w="2547" w:type="dxa"/>
            <w:gridSpan w:val="2"/>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lastRenderedPageBreak/>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394" w:type="dxa"/>
          </w:tcPr>
          <w:p w14:paraId="139E0592" w14:textId="77777777" w:rsidR="00CB5C53" w:rsidRDefault="00164E31" w:rsidP="007E0791">
            <w:pPr>
              <w:spacing w:after="120"/>
              <w:jc w:val="both"/>
              <w:rPr>
                <w:ins w:id="61" w:author="Autor"/>
                <w:rFonts w:cstheme="minorHAnsi"/>
              </w:rPr>
            </w:pPr>
            <w:r w:rsidRPr="0005201C">
              <w:rPr>
                <w:rFonts w:cstheme="minorHAnsi"/>
              </w:rPr>
              <w:t xml:space="preserve">Predložený projekt musí </w:t>
            </w:r>
            <w:r w:rsidRPr="0005201C">
              <w:rPr>
                <w:rFonts w:cstheme="minorHAnsi"/>
                <w:b/>
              </w:rPr>
              <w:t>spĺňať požiadavky v oblasti vplyvu návrhu plánu, programu alebo projektu na územia patriace do európskej sústavy chránených území Natura 2000</w:t>
            </w:r>
            <w:r w:rsidRPr="0005201C">
              <w:rPr>
                <w:rFonts w:cstheme="minorHAnsi"/>
              </w:rPr>
              <w:t xml:space="preserve"> v súlade s ustanoveniami zákona č. 543/2002 Z. z. o ochrane prírody a krajiny v znení neskorších predpisov a zákona o posudzovaní vplyvov. </w:t>
            </w:r>
          </w:p>
          <w:p w14:paraId="3F5995B0" w14:textId="7E8A1D96" w:rsidR="00116EEB" w:rsidRPr="00C81BC6" w:rsidRDefault="00116EEB" w:rsidP="007E0791">
            <w:pPr>
              <w:spacing w:after="120"/>
              <w:jc w:val="both"/>
              <w:rPr>
                <w:rFonts w:cstheme="minorHAnsi"/>
              </w:rPr>
            </w:pPr>
            <w:r w:rsidRPr="00C81BC6">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CF2DD5" w:rsidRDefault="00116EEB" w:rsidP="007E0791">
            <w:pPr>
              <w:spacing w:after="120"/>
              <w:jc w:val="both"/>
              <w:rPr>
                <w:rFonts w:cstheme="minorHAnsi"/>
              </w:rPr>
            </w:pPr>
            <w:r w:rsidRPr="00CF2DD5">
              <w:rPr>
                <w:rFonts w:cstheme="minorHAnsi"/>
              </w:rPr>
              <w:t xml:space="preserve">Renovácia nebude prebiehať na ornej alebo zelenej pôde s uznávanou vysokou hodnotou biodiverzity a na pôde, ktorá slúži ako biotop ohrozených druhov (flóry a fauny) uvedených </w:t>
            </w:r>
            <w:r w:rsidRPr="00CF2DD5">
              <w:rPr>
                <w:rFonts w:cstheme="minorHAnsi"/>
              </w:rPr>
              <w:lastRenderedPageBreak/>
              <w:t>na európskom červenom zozname a / alebo červenom zozname IUCN.</w:t>
            </w:r>
          </w:p>
          <w:p w14:paraId="7A252678" w14:textId="19673294" w:rsidR="00FF4387" w:rsidRPr="00CF2DD5" w:rsidDel="00701544" w:rsidRDefault="00116EEB" w:rsidP="007E0791">
            <w:pPr>
              <w:spacing w:after="120"/>
              <w:jc w:val="both"/>
              <w:rPr>
                <w:del w:id="62" w:author="Autor"/>
                <w:rFonts w:cstheme="minorHAnsi"/>
              </w:rPr>
            </w:pPr>
            <w:del w:id="63" w:author="Autor">
              <w:r w:rsidRPr="00701544" w:rsidDel="00701544">
                <w:rPr>
                  <w:rFonts w:cstheme="minorHAnsi"/>
                  <w:highlight w:val="yellow"/>
                </w:rPr>
                <w:delText>Pre splnenie tejto podmienky je potrebné postupovať v súlade s požiadavkami zákona</w:delText>
              </w:r>
              <w:r w:rsidRPr="00701544" w:rsidDel="00701544">
                <w:rPr>
                  <w:rFonts w:cstheme="minorHAnsi"/>
                  <w:highlight w:val="yellow"/>
                </w:rPr>
                <w:br/>
                <w:delText>č. 24/2006 Z. z. o posudzovaní vplyvov na životné prostredie a zákona č. 543/2002 Z. z. o ochrane prírody a krajiny.</w:delText>
              </w:r>
              <w:r w:rsidRPr="00CF2DD5" w:rsidDel="00701544">
                <w:rPr>
                  <w:rFonts w:cstheme="minorHAnsi"/>
                </w:rPr>
                <w:delText xml:space="preserve"> </w:delText>
              </w:r>
            </w:del>
          </w:p>
          <w:p w14:paraId="443C4544" w14:textId="402775D3" w:rsidR="00FF4387" w:rsidRPr="0082630E" w:rsidDel="00CB5C53" w:rsidRDefault="00FF4387" w:rsidP="007E0791">
            <w:pPr>
              <w:spacing w:after="120"/>
              <w:jc w:val="both"/>
              <w:rPr>
                <w:del w:id="64" w:author="Autor"/>
                <w:rFonts w:cstheme="minorHAnsi"/>
              </w:rPr>
            </w:pPr>
            <w:del w:id="65" w:author="Autor">
              <w:r w:rsidRPr="00111231" w:rsidDel="00CB5C53">
                <w:rPr>
                  <w:rFonts w:cstheme="minorHAnsi"/>
                </w:rPr>
                <w:delText xml:space="preserve">Dokument preukazujúci súlad s požiadavkami v oblasti vplyvu návrhu plánu, programu alebo projektu na územia patriace do európskej sústavy </w:delText>
              </w:r>
              <w:r w:rsidRPr="0082630E" w:rsidDel="00CB5C53">
                <w:rPr>
                  <w:rFonts w:cstheme="minorHAnsi"/>
                </w:rPr>
                <w:delText xml:space="preserve">chránených území NATURA 2000 podľa bodu 1, 2, 3 a 4 sa nevyžaduje vtedy, ak ide o taký plán, program alebo projekt, v rámci ktorého sa plánujú realizovať len aktivity, ktoré vzhľadom na ich charakter nemôžu mať vplyv na územia sústavy Natura 2000, ako je: </w:delText>
              </w:r>
            </w:del>
          </w:p>
          <w:p w14:paraId="15E521F7" w14:textId="5EA9F17F" w:rsidR="00FF4387" w:rsidRPr="00CF2DD5" w:rsidDel="00CB5C53" w:rsidRDefault="00FF4387" w:rsidP="007E0791">
            <w:pPr>
              <w:pStyle w:val="Odsekzoznamu"/>
              <w:numPr>
                <w:ilvl w:val="0"/>
                <w:numId w:val="25"/>
              </w:numPr>
              <w:spacing w:after="120"/>
              <w:ind w:left="177" w:hanging="177"/>
              <w:jc w:val="both"/>
              <w:rPr>
                <w:del w:id="66" w:author="Autor"/>
                <w:rFonts w:cstheme="minorHAnsi"/>
              </w:rPr>
            </w:pPr>
            <w:del w:id="67" w:author="Autor">
              <w:r w:rsidRPr="00865985" w:rsidDel="00CB5C53">
                <w:rPr>
                  <w:rFonts w:cstheme="minorHAnsi"/>
                </w:rPr>
                <w:delText>nákup zariadení, techniky a dopravných prostriedkov,</w:delText>
              </w:r>
            </w:del>
          </w:p>
          <w:p w14:paraId="6CB73607" w14:textId="4D739CDE" w:rsidR="00FF4387" w:rsidRPr="00CF2DD5" w:rsidDel="00CB5C53" w:rsidRDefault="00FF4387" w:rsidP="007E0791">
            <w:pPr>
              <w:pStyle w:val="Odsekzoznamu"/>
              <w:numPr>
                <w:ilvl w:val="0"/>
                <w:numId w:val="25"/>
              </w:numPr>
              <w:spacing w:after="120"/>
              <w:ind w:left="177" w:hanging="177"/>
              <w:jc w:val="both"/>
              <w:rPr>
                <w:del w:id="68" w:author="Autor"/>
                <w:rFonts w:cstheme="minorHAnsi"/>
              </w:rPr>
            </w:pPr>
            <w:del w:id="69" w:author="Autor">
              <w:r w:rsidRPr="00111231" w:rsidDel="00CB5C53">
                <w:rPr>
                  <w:rFonts w:cstheme="minorHAnsi"/>
                </w:rPr>
                <w:delText>rekonštrukcia interiéru budov,</w:delText>
              </w:r>
            </w:del>
          </w:p>
          <w:p w14:paraId="36BF72E6" w14:textId="619C2B33" w:rsidR="00FF4387" w:rsidRPr="00CF2DD5" w:rsidDel="00CB5C53" w:rsidRDefault="00FF4387" w:rsidP="007E0791">
            <w:pPr>
              <w:pStyle w:val="Odsekzoznamu"/>
              <w:numPr>
                <w:ilvl w:val="0"/>
                <w:numId w:val="25"/>
              </w:numPr>
              <w:spacing w:after="120"/>
              <w:ind w:left="177" w:hanging="177"/>
              <w:jc w:val="both"/>
              <w:rPr>
                <w:del w:id="70" w:author="Autor"/>
                <w:rFonts w:cstheme="minorHAnsi"/>
              </w:rPr>
            </w:pPr>
            <w:del w:id="71" w:author="Autor">
              <w:r w:rsidRPr="00111231" w:rsidDel="00CB5C53">
                <w:rPr>
                  <w:rFonts w:cstheme="minorHAnsi"/>
                </w:rPr>
                <w:delText xml:space="preserve">vývoj, obstarávanie alebo inštalácia informačných systémov, </w:delText>
              </w:r>
            </w:del>
          </w:p>
          <w:p w14:paraId="3EA7D4AF" w14:textId="0ED026D2" w:rsidR="00FF4387" w:rsidRPr="00CF2DD5" w:rsidDel="00CB5C53" w:rsidRDefault="00FF4387" w:rsidP="007E0791">
            <w:pPr>
              <w:pStyle w:val="Odsekzoznamu"/>
              <w:numPr>
                <w:ilvl w:val="0"/>
                <w:numId w:val="25"/>
              </w:numPr>
              <w:spacing w:after="120"/>
              <w:ind w:left="177" w:hanging="177"/>
              <w:jc w:val="both"/>
              <w:rPr>
                <w:del w:id="72" w:author="Autor"/>
                <w:rFonts w:cstheme="minorHAnsi"/>
              </w:rPr>
            </w:pPr>
            <w:del w:id="73" w:author="Autor">
              <w:r w:rsidRPr="00111231" w:rsidDel="00CB5C53">
                <w:rPr>
                  <w:rFonts w:cstheme="minorHAnsi"/>
                </w:rPr>
                <w:delText>projekty zamerané na znižovanie emisií do ovzdušia, realizované na existujúcich zariadeniach alebo v existujúcich priemyselných areáloch.</w:delText>
              </w:r>
            </w:del>
          </w:p>
          <w:p w14:paraId="23048D82" w14:textId="37F0E0C7" w:rsidR="00DB2B55" w:rsidRPr="00CF2DD5" w:rsidRDefault="00116EEB" w:rsidP="007E0791">
            <w:pPr>
              <w:spacing w:after="120"/>
              <w:jc w:val="both"/>
              <w:rPr>
                <w:rFonts w:cstheme="minorHAnsi"/>
              </w:rPr>
            </w:pPr>
            <w:r w:rsidRPr="00CF2DD5">
              <w:rPr>
                <w:rFonts w:cstheme="minorHAnsi"/>
              </w:rPr>
              <w:br/>
            </w:r>
          </w:p>
          <w:p w14:paraId="3C304228" w14:textId="10A8F44D" w:rsidR="00967897" w:rsidRPr="00CF2DD5" w:rsidRDefault="00967897" w:rsidP="007E0791">
            <w:pPr>
              <w:pStyle w:val="Odsekzoznamu"/>
              <w:spacing w:after="120"/>
              <w:ind w:left="567"/>
              <w:contextualSpacing w:val="0"/>
              <w:jc w:val="both"/>
              <w:rPr>
                <w:rFonts w:cstheme="minorHAnsi"/>
              </w:rPr>
            </w:pPr>
          </w:p>
        </w:tc>
        <w:tc>
          <w:tcPr>
            <w:tcW w:w="4678" w:type="dxa"/>
          </w:tcPr>
          <w:p w14:paraId="3FB6C0C2" w14:textId="7F15CE61" w:rsidR="00DB7E88" w:rsidRPr="00CB6D4A" w:rsidRDefault="00DB2B55" w:rsidP="007E0791">
            <w:pPr>
              <w:spacing w:after="120"/>
              <w:jc w:val="both"/>
              <w:rPr>
                <w:rFonts w:cstheme="minorHAnsi"/>
              </w:rPr>
            </w:pPr>
            <w:r w:rsidRPr="007D1077">
              <w:rPr>
                <w:rFonts w:cstheme="minorHAnsi"/>
              </w:rPr>
              <w:lastRenderedPageBreak/>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ŽoP prostredníctvom predloženia relevantného </w:t>
            </w:r>
            <w:ins w:id="74" w:author="Autor">
              <w:r w:rsidR="007074BE">
                <w:rPr>
                  <w:rFonts w:cstheme="minorHAnsi"/>
                </w:rPr>
                <w:t xml:space="preserve">platného </w:t>
              </w:r>
            </w:ins>
            <w:r w:rsidRPr="007D1077">
              <w:rPr>
                <w:rFonts w:cstheme="minorHAnsi"/>
              </w:rPr>
              <w:t>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13"/>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w:t>
            </w:r>
            <w:r w:rsidRPr="00CB6D4A">
              <w:rPr>
                <w:rFonts w:cstheme="minorHAnsi"/>
              </w:rPr>
              <w:lastRenderedPageBreak/>
              <w:t>ochrane prírody a krajiny alebo Správa národného parku podľa § 65b ods. 3 v spojení s § 65a ods. 2 písm. k) zákona č. 543/2002 Z. z. o ochrane prírody a krajiny,</w:t>
            </w:r>
          </w:p>
          <w:p w14:paraId="66925A56"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vydáva orgán ochrany prírody, t. j. okresný úrad,</w:t>
            </w:r>
          </w:p>
          <w:p w14:paraId="17A0723B"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0801A9D" w:rsidR="00DB7E88" w:rsidRPr="00CB6D4A" w:rsidRDefault="00DB7E88" w:rsidP="007E0791">
            <w:pPr>
              <w:spacing w:after="120"/>
              <w:jc w:val="both"/>
              <w:rPr>
                <w:rFonts w:cstheme="minorHAnsi"/>
              </w:rPr>
            </w:pPr>
            <w:r w:rsidRPr="00CB6D4A">
              <w:rPr>
                <w:rFonts w:cstheme="minorHAnsi"/>
              </w:rPr>
              <w:t xml:space="preserve">V relevantnom </w:t>
            </w:r>
            <w:ins w:id="75" w:author="Autor">
              <w:r w:rsidR="007074BE">
                <w:rPr>
                  <w:rFonts w:cstheme="minorHAnsi"/>
                </w:rPr>
                <w:t xml:space="preserve">platnom </w:t>
              </w:r>
            </w:ins>
            <w:r w:rsidRPr="00CB6D4A">
              <w:rPr>
                <w:rFonts w:cstheme="minorHAnsi"/>
              </w:rPr>
              <w:t xml:space="preserve">dokumente preukazujúcom súlad s požiadavkami v oblasti vplyvu návrhu plánu, programu alebo projektu na </w:t>
            </w:r>
            <w:r w:rsidRPr="00CB6D4A">
              <w:rPr>
                <w:rFonts w:cstheme="minorHAnsi"/>
              </w:rPr>
              <w:lastRenderedPageBreak/>
              <w:t xml:space="preserve">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04473F9E" w14:textId="77777777" w:rsidR="00D312BF" w:rsidRDefault="00DB7E88" w:rsidP="00D312BF">
            <w:pPr>
              <w:pStyle w:val="Odsekzoznamu"/>
              <w:numPr>
                <w:ilvl w:val="2"/>
                <w:numId w:val="7"/>
              </w:numPr>
              <w:suppressAutoHyphens/>
              <w:spacing w:after="120"/>
              <w:ind w:left="653" w:hanging="284"/>
              <w:contextualSpacing w:val="0"/>
              <w:jc w:val="both"/>
              <w:rPr>
                <w:rFonts w:cstheme="minorHAnsi"/>
              </w:rPr>
            </w:pPr>
            <w:r w:rsidRPr="00D312BF">
              <w:rPr>
                <w:rFonts w:cstheme="minorHAnsi"/>
              </w:rPr>
              <w:t>projekt bol predmetom posudzovania vp</w:t>
            </w:r>
            <w:r w:rsidR="009E1601" w:rsidRPr="00D312BF">
              <w:rPr>
                <w:rFonts w:cstheme="minorHAnsi"/>
              </w:rPr>
              <w:t>lyvov podľa § 18 ods. 1 zákona</w:t>
            </w:r>
            <w:r w:rsidRPr="00D312BF">
              <w:rPr>
                <w:rFonts w:cstheme="minorHAnsi"/>
              </w:rPr>
              <w:t xml:space="preserve"> o posudzovaní vplyvov (predkladá sa právoplatné záverečné stanovisko),</w:t>
            </w:r>
          </w:p>
          <w:p w14:paraId="7283D2CD" w14:textId="15374463" w:rsidR="00DB7E88" w:rsidRPr="00D312BF" w:rsidRDefault="00DB7E88" w:rsidP="00D312BF">
            <w:pPr>
              <w:pStyle w:val="Odsekzoznamu"/>
              <w:numPr>
                <w:ilvl w:val="2"/>
                <w:numId w:val="7"/>
              </w:numPr>
              <w:suppressAutoHyphens/>
              <w:spacing w:after="120"/>
              <w:ind w:left="649" w:hanging="283"/>
              <w:jc w:val="both"/>
              <w:rPr>
                <w:rFonts w:cstheme="minorHAnsi"/>
              </w:rPr>
            </w:pPr>
            <w:r w:rsidRPr="00D312BF">
              <w:rPr>
                <w:rFonts w:cstheme="minorHAnsi"/>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3318E316" w14:textId="77777777" w:rsidR="00967897" w:rsidRDefault="00DB7E88" w:rsidP="00111231">
            <w:pPr>
              <w:spacing w:after="120"/>
              <w:jc w:val="both"/>
              <w:rPr>
                <w:ins w:id="76" w:author="Autor"/>
                <w:rFonts w:cstheme="minorHAnsi"/>
              </w:rPr>
            </w:pPr>
            <w:r w:rsidRPr="00CB6D4A">
              <w:rPr>
                <w:rFonts w:cstheme="minorHAnsi"/>
              </w:rPr>
              <w:lastRenderedPageBreak/>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w:t>
            </w:r>
            <w:r w:rsidRPr="00420C21">
              <w:rPr>
                <w:rFonts w:cstheme="minorHAnsi"/>
              </w:rPr>
              <w:t xml:space="preserve">zákona o posudzovaní vplyvov. Prijímateľ je v takom prípade povinný predložiť </w:t>
            </w:r>
            <w:r w:rsidR="00111231" w:rsidRPr="00DA6189">
              <w:rPr>
                <w:rFonts w:cs="Calibri"/>
                <w:b/>
              </w:rPr>
              <w:t>relevantný platný dokument preukazujúci oprávnenosť z hľadiska plnenia požiadaviek v oblasti posudzovania vplyvov na životné prostredie</w:t>
            </w:r>
            <w:r w:rsidR="00111231" w:rsidRPr="00DA6189">
              <w:rPr>
                <w:rFonts w:cs="Calibri"/>
              </w:rPr>
              <w:t xml:space="preserve">, t.j. </w:t>
            </w:r>
            <w:ins w:id="77" w:author="Autor">
              <w:r w:rsidR="009212BA">
                <w:rPr>
                  <w:rFonts w:cs="Calibri"/>
                </w:rPr>
                <w:t xml:space="preserve">právoplatné </w:t>
              </w:r>
            </w:ins>
            <w:r w:rsidRPr="00420C21">
              <w:rPr>
                <w:rFonts w:cstheme="minorHAnsi"/>
              </w:rPr>
              <w:t>záverečné stanovisko z posudzovania vplyvov podľa § 18 ods. 1 písm. g) zákona o posudzovaní vplyvov.</w:t>
            </w:r>
            <w:r w:rsidR="00CF2DD5" w:rsidRPr="00420C21">
              <w:rPr>
                <w:rFonts w:cstheme="minorHAnsi"/>
              </w:rPr>
              <w:t xml:space="preserve"> </w:t>
            </w:r>
          </w:p>
          <w:p w14:paraId="5CCCA05A" w14:textId="77777777" w:rsidR="00CB5C53" w:rsidRPr="0082630E" w:rsidRDefault="00CB5C53" w:rsidP="00CB5C53">
            <w:pPr>
              <w:spacing w:after="120"/>
              <w:jc w:val="both"/>
              <w:rPr>
                <w:ins w:id="78" w:author="Autor"/>
                <w:rFonts w:cstheme="minorHAnsi"/>
              </w:rPr>
            </w:pPr>
            <w:ins w:id="79" w:author="Autor">
              <w:r w:rsidRPr="00111231">
                <w:rPr>
                  <w:rFonts w:cstheme="minorHAnsi"/>
                </w:rPr>
                <w:t xml:space="preserve">Dokument preukazujúci súlad s požiadavkami v oblasti vplyvu návrhu plánu, programu alebo projektu na územia patriace do európskej sústavy </w:t>
              </w:r>
              <w:r w:rsidRPr="0082630E">
                <w:rPr>
                  <w:rFonts w:cstheme="minorHAnsi"/>
                </w:rPr>
                <w:t xml:space="preserve">chránených území NATURA 2000 podľa bodu 1, 2, 3 a 4 </w:t>
              </w:r>
              <w:r w:rsidRPr="00CB5C53">
                <w:rPr>
                  <w:rFonts w:cstheme="minorHAnsi"/>
                  <w:b/>
                </w:rPr>
                <w:t>sa nevyžaduje</w:t>
              </w:r>
              <w:r w:rsidRPr="0082630E">
                <w:rPr>
                  <w:rFonts w:cstheme="minorHAnsi"/>
                </w:rPr>
                <w:t xml:space="preserve"> vtedy, ak ide o taký plán, program alebo projekt, v rámci ktorého sa plánujú realizovať len aktivity, ktoré vzhľadom na ich charakter nemôžu mať vplyv na územia sústavy Natura 2000, ako je: </w:t>
              </w:r>
            </w:ins>
          </w:p>
          <w:p w14:paraId="2D1D61FA" w14:textId="568E4028" w:rsidR="00CB5C53" w:rsidRPr="00CF2DD5" w:rsidRDefault="00CB5C53" w:rsidP="0004087E">
            <w:pPr>
              <w:pStyle w:val="Odsekzoznamu"/>
              <w:numPr>
                <w:ilvl w:val="2"/>
                <w:numId w:val="7"/>
              </w:numPr>
              <w:suppressAutoHyphens/>
              <w:spacing w:after="120"/>
              <w:ind w:left="653" w:hanging="284"/>
              <w:contextualSpacing w:val="0"/>
              <w:jc w:val="both"/>
              <w:rPr>
                <w:ins w:id="80" w:author="Autor"/>
                <w:rFonts w:cstheme="minorHAnsi"/>
              </w:rPr>
            </w:pPr>
            <w:ins w:id="81" w:author="Autor">
              <w:r w:rsidRPr="00111231">
                <w:rPr>
                  <w:rFonts w:cstheme="minorHAnsi"/>
                </w:rPr>
                <w:t>rekonštrukcia interiéru budov</w:t>
              </w:r>
              <w:r w:rsidR="006219F8" w:rsidRPr="0004087E">
                <w:rPr>
                  <w:rFonts w:cstheme="minorHAnsi"/>
                </w:rPr>
                <w:t>, ak nie je v kombinácii aj s rekonštrukciou exteriéru budov</w:t>
              </w:r>
              <w:r w:rsidRPr="00111231">
                <w:rPr>
                  <w:rFonts w:cstheme="minorHAnsi"/>
                </w:rPr>
                <w:t>,</w:t>
              </w:r>
            </w:ins>
          </w:p>
          <w:p w14:paraId="2266BE24" w14:textId="419748A0" w:rsidR="00CB5C53" w:rsidRPr="00CB5C53" w:rsidRDefault="006219F8" w:rsidP="0004087E">
            <w:pPr>
              <w:pStyle w:val="Odsekzoznamu"/>
              <w:numPr>
                <w:ilvl w:val="2"/>
                <w:numId w:val="7"/>
              </w:numPr>
              <w:suppressAutoHyphens/>
              <w:spacing w:after="120"/>
              <w:ind w:left="653" w:hanging="284"/>
              <w:contextualSpacing w:val="0"/>
              <w:jc w:val="both"/>
              <w:rPr>
                <w:rFonts w:cstheme="minorHAnsi"/>
              </w:rPr>
            </w:pPr>
            <w:ins w:id="82" w:author="Autor">
              <w:r w:rsidRPr="0004087E">
                <w:rPr>
                  <w:rFonts w:cstheme="minorHAnsi"/>
                </w:rPr>
                <w:lastRenderedPageBreak/>
                <w:t>vývoj, obstarávanie alebo inštalácia informačných systémov</w:t>
              </w:r>
              <w:r w:rsidR="00CB5C53" w:rsidRPr="00111231">
                <w:rPr>
                  <w:rFonts w:cstheme="minorHAnsi"/>
                </w:rPr>
                <w:t>.</w:t>
              </w:r>
            </w:ins>
          </w:p>
        </w:tc>
        <w:tc>
          <w:tcPr>
            <w:tcW w:w="3827" w:type="dxa"/>
          </w:tcPr>
          <w:p w14:paraId="18FFCB21" w14:textId="61067ACC" w:rsidR="00967897" w:rsidRDefault="004D5CB9" w:rsidP="007E0791">
            <w:pPr>
              <w:tabs>
                <w:tab w:val="left" w:pos="3215"/>
              </w:tabs>
              <w:spacing w:after="120"/>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ŽoP</w:t>
            </w:r>
            <w:r w:rsidR="00BD7A1D" w:rsidRPr="00CB6D4A" w:rsidDel="00BD7A1D">
              <w:rPr>
                <w:rFonts w:cstheme="minorHAnsi"/>
              </w:rPr>
              <w:t xml:space="preserve"> </w:t>
            </w:r>
            <w:r w:rsidRPr="00CB6D4A">
              <w:rPr>
                <w:rFonts w:cstheme="minorHAnsi"/>
              </w:rPr>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DA6189">
        <w:trPr>
          <w:trHeight w:val="342"/>
          <w:jc w:val="center"/>
        </w:trPr>
        <w:tc>
          <w:tcPr>
            <w:tcW w:w="15446" w:type="dxa"/>
            <w:gridSpan w:val="5"/>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271078" w:rsidRPr="00B53816" w14:paraId="322778EF" w14:textId="77777777" w:rsidTr="00582678">
        <w:trPr>
          <w:jc w:val="center"/>
        </w:trPr>
        <w:tc>
          <w:tcPr>
            <w:tcW w:w="2405" w:type="dxa"/>
          </w:tcPr>
          <w:p w14:paraId="1160B7EC" w14:textId="3525C544" w:rsidR="00887B78" w:rsidRPr="00594861" w:rsidRDefault="00887B78" w:rsidP="00771A0A">
            <w:pPr>
              <w:ind w:left="-109" w:right="-253"/>
              <w:rPr>
                <w:rFonts w:cstheme="minorHAnsi"/>
                <w:sz w:val="20"/>
                <w:szCs w:val="20"/>
              </w:rPr>
            </w:pPr>
            <w:r w:rsidRPr="00594861">
              <w:rPr>
                <w:sz w:val="20"/>
                <w:szCs w:val="20"/>
              </w:rPr>
              <w:t>PSK-MH-002-2023-</w:t>
            </w:r>
            <w:ins w:id="83" w:author="Autor">
              <w:r w:rsidR="001C7B96">
                <w:rPr>
                  <w:sz w:val="20"/>
                  <w:szCs w:val="20"/>
                </w:rPr>
                <w:t>FA</w:t>
              </w:r>
            </w:ins>
            <w:del w:id="84" w:author="Autor">
              <w:r w:rsidRPr="00594861" w:rsidDel="001C7B96">
                <w:rPr>
                  <w:sz w:val="20"/>
                  <w:szCs w:val="20"/>
                </w:rPr>
                <w:delText>DV</w:delText>
              </w:r>
            </w:del>
            <w:r w:rsidRPr="00594861">
              <w:rPr>
                <w:sz w:val="20"/>
                <w:szCs w:val="20"/>
              </w:rPr>
              <w:t>-EFRR</w:t>
            </w:r>
          </w:p>
        </w:tc>
        <w:tc>
          <w:tcPr>
            <w:tcW w:w="4536" w:type="dxa"/>
            <w:gridSpan w:val="2"/>
          </w:tcPr>
          <w:p w14:paraId="467CA3F6" w14:textId="59BFF167" w:rsidR="00887B78" w:rsidRPr="00116EEB" w:rsidRDefault="00887B78" w:rsidP="00887B78">
            <w:pPr>
              <w:spacing w:after="120"/>
              <w:jc w:val="both"/>
              <w:rPr>
                <w:rFonts w:cstheme="minorHAnsi"/>
              </w:rPr>
            </w:pPr>
            <w:r>
              <w:t>Projekt musí predstavovať technologicky a ekonomicky uskutočniteľné nízko uhlíkové alternatívy prispievajúce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78"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najneskôr spolu s prvou ŽoP</w:t>
            </w:r>
            <w:r>
              <w:t xml:space="preserve">, prostredníctvom predloženia </w:t>
            </w:r>
          </w:p>
          <w:p w14:paraId="23A36A57" w14:textId="3E2717AB" w:rsidR="00887B78" w:rsidRDefault="00887B78" w:rsidP="00796A73">
            <w:pPr>
              <w:pStyle w:val="Odsekzoznamu"/>
              <w:numPr>
                <w:ilvl w:val="0"/>
                <w:numId w:val="3"/>
              </w:numPr>
              <w:tabs>
                <w:tab w:val="left" w:pos="1695"/>
              </w:tabs>
              <w:spacing w:after="120"/>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w:t>
            </w:r>
            <w:r w:rsidRPr="00420C21">
              <w:t>buď o:</w:t>
            </w:r>
          </w:p>
          <w:p w14:paraId="7C91D848" w14:textId="0B91129E" w:rsidR="00796A73" w:rsidRDefault="00796A73" w:rsidP="00796A73">
            <w:pPr>
              <w:pStyle w:val="Odsekzoznamu"/>
              <w:numPr>
                <w:ilvl w:val="1"/>
                <w:numId w:val="3"/>
              </w:numPr>
              <w:spacing w:after="120"/>
              <w:contextualSpacing w:val="0"/>
              <w:jc w:val="both"/>
            </w:pPr>
            <w:r w:rsidRPr="00DA6189">
              <w:rPr>
                <w:rFonts w:cs="Calibri"/>
              </w:rPr>
              <w:t xml:space="preserve">účinné záväzné stanovisko zo zisťovacieho konania, resp. </w:t>
            </w:r>
            <w:r w:rsidRPr="00420C21">
              <w:t xml:space="preserve">právoplatné rozhodnutie vydané v zisťovacom konaní </w:t>
            </w: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14"/>
            </w:r>
            <w:r w:rsidRPr="00DA6189">
              <w:rPr>
                <w:rFonts w:cs="Calibri"/>
              </w:rPr>
              <w:t>,</w:t>
            </w:r>
            <w:r w:rsidRPr="00420C21">
              <w:t xml:space="preserve"> s výrokom, že navrhovaná činnosť sa nebude </w:t>
            </w:r>
            <w:r>
              <w:t>posudzovať, alebo o</w:t>
            </w:r>
          </w:p>
          <w:p w14:paraId="02233FAA" w14:textId="77777777" w:rsidR="00796A73" w:rsidRDefault="00796A73" w:rsidP="00796A73">
            <w:pPr>
              <w:pStyle w:val="Odsekzoznamu"/>
              <w:numPr>
                <w:ilvl w:val="1"/>
                <w:numId w:val="3"/>
              </w:numPr>
              <w:spacing w:after="120"/>
              <w:jc w:val="both"/>
            </w:pPr>
            <w:r>
              <w:t xml:space="preserve">právoplatné záverečné stanovisko podľa zákona č. 24/2006 Z. z. o posudzovaní </w:t>
            </w:r>
            <w:r>
              <w:lastRenderedPageBreak/>
              <w:t>vplyvov na životné prostredie, pričom z daného výstupu príslušného orgánu musí vyplývať, že projekt je možné realizovať v súlade s požiadavkami v oblasti posudzovania vplyvov podľa zákona č. 24/2006 Z. z. o posudzovaní vplyvov na životné prostredie; alebo o</w:t>
            </w:r>
          </w:p>
          <w:p w14:paraId="591692AB" w14:textId="3F23EDA2" w:rsidR="00742A7C" w:rsidRPr="00796A73" w:rsidRDefault="00796A73" w:rsidP="00796A73">
            <w:pPr>
              <w:pStyle w:val="Odsekzoznamu"/>
              <w:numPr>
                <w:ilvl w:val="0"/>
                <w:numId w:val="3"/>
              </w:numPr>
              <w:tabs>
                <w:tab w:val="left" w:pos="1695"/>
              </w:tabs>
              <w:spacing w:after="120"/>
              <w:contextualSpacing w:val="0"/>
              <w:jc w:val="both"/>
            </w:pPr>
            <w:r w:rsidRPr="00796A73">
              <w:rPr>
                <w:b/>
              </w:rPr>
              <w:t xml:space="preserve">výstupu príslušného orgánu z povoľovacieho konania, </w:t>
            </w:r>
            <w:r w:rsidRPr="00D810C4">
              <w:t>napr. podľa zákona č. 39/2013 Z.</w:t>
            </w:r>
            <w:r>
              <w:t xml:space="preserve"> </w:t>
            </w:r>
            <w:r w:rsidRPr="00D810C4">
              <w:t>z. o integrovanej prevencii (ak relevantné)</w:t>
            </w:r>
            <w:r>
              <w:t>.</w:t>
            </w:r>
          </w:p>
          <w:p w14:paraId="52058CCD" w14:textId="77777777" w:rsidR="00742A7C" w:rsidRPr="00DA6189" w:rsidRDefault="00742A7C" w:rsidP="00742A7C">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6AAFC4B" w14:textId="31C44833" w:rsidR="00742A7C" w:rsidRPr="00865985" w:rsidRDefault="00742A7C" w:rsidP="00865985">
            <w:pPr>
              <w:jc w:val="both"/>
              <w:rPr>
                <w:rFonts w:cs="Calibri"/>
                <w:color w:val="1F4E79"/>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tc>
        <w:tc>
          <w:tcPr>
            <w:tcW w:w="3827" w:type="dxa"/>
          </w:tcPr>
          <w:p w14:paraId="2A5C7FAF" w14:textId="1D9EF44E" w:rsidR="00887B78" w:rsidRPr="00CB6D4A" w:rsidRDefault="00887B78" w:rsidP="00887B7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48E87B52" w14:textId="77777777" w:rsidR="00887B78" w:rsidRDefault="00887B78" w:rsidP="00225050">
            <w:pPr>
              <w:suppressAutoHyphens/>
              <w:spacing w:after="120"/>
              <w:jc w:val="both"/>
              <w:rPr>
                <w:ins w:id="87" w:author="Autor"/>
                <w:rFonts w:cstheme="minorHAnsi"/>
                <w:i/>
                <w:color w:val="FF0000"/>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589DA09C" w14:textId="4F6894D9" w:rsidR="002D5DC7" w:rsidRPr="00CB6D4A" w:rsidRDefault="002D5DC7" w:rsidP="00225050">
            <w:pPr>
              <w:suppressAutoHyphens/>
              <w:spacing w:after="120"/>
              <w:jc w:val="both"/>
              <w:rPr>
                <w:rFonts w:cstheme="minorHAnsi"/>
              </w:rPr>
            </w:pPr>
            <w:ins w:id="88" w:author="Autor">
              <w:r w:rsidRPr="00974190">
                <w:rPr>
                  <w:rFonts w:cstheme="minorHAnsi"/>
                </w:rPr>
                <w:t xml:space="preserve">V prípade preukázania tejto podmienky prostredníctvom výstupu príslušného orgánu z procesu posudzovania vplyvov navrhovanej činnosti  sa predmetná podmienka overí v spolupráci s </w:t>
              </w:r>
              <w:r w:rsidRPr="00974190">
                <w:rPr>
                  <w:rFonts w:cstheme="minorHAnsi"/>
                </w:rPr>
                <w:lastRenderedPageBreak/>
                <w:t>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ins>
          </w:p>
        </w:tc>
      </w:tr>
      <w:tr w:rsidR="00271078" w:rsidRPr="00B53816" w14:paraId="588A97A8" w14:textId="77777777" w:rsidTr="00DA6189">
        <w:trPr>
          <w:jc w:val="center"/>
        </w:trPr>
        <w:tc>
          <w:tcPr>
            <w:tcW w:w="2547" w:type="dxa"/>
            <w:gridSpan w:val="2"/>
          </w:tcPr>
          <w:p w14:paraId="4C7B104C" w14:textId="71E7A546" w:rsidR="005B0F59" w:rsidRPr="00594861" w:rsidRDefault="005B0F59" w:rsidP="00771A0A">
            <w:pPr>
              <w:ind w:left="-109" w:right="-253"/>
              <w:rPr>
                <w:rFonts w:cstheme="minorHAnsi"/>
                <w:sz w:val="20"/>
                <w:szCs w:val="20"/>
              </w:rPr>
            </w:pPr>
            <w:r w:rsidRPr="00594861">
              <w:rPr>
                <w:sz w:val="20"/>
                <w:szCs w:val="20"/>
              </w:rPr>
              <w:lastRenderedPageBreak/>
              <w:t>PSK-MH-002-2023-</w:t>
            </w:r>
            <w:ins w:id="89" w:author="Autor">
              <w:r w:rsidR="001C7B96">
                <w:rPr>
                  <w:sz w:val="20"/>
                  <w:szCs w:val="20"/>
                </w:rPr>
                <w:t>FA</w:t>
              </w:r>
            </w:ins>
            <w:del w:id="90" w:author="Autor">
              <w:r w:rsidRPr="00594861" w:rsidDel="001C7B96">
                <w:rPr>
                  <w:sz w:val="20"/>
                  <w:szCs w:val="20"/>
                </w:rPr>
                <w:delText>DV</w:delText>
              </w:r>
            </w:del>
            <w:r w:rsidRPr="00594861">
              <w:rPr>
                <w:sz w:val="20"/>
                <w:szCs w:val="20"/>
              </w:rPr>
              <w:t>-EFRR</w:t>
            </w:r>
          </w:p>
        </w:tc>
        <w:tc>
          <w:tcPr>
            <w:tcW w:w="4394" w:type="dxa"/>
          </w:tcPr>
          <w:p w14:paraId="7D3707F2" w14:textId="77777777" w:rsidR="005B0F59" w:rsidRDefault="005B0F59" w:rsidP="005B0F59">
            <w:pPr>
              <w:spacing w:after="120"/>
              <w:jc w:val="both"/>
            </w:pPr>
            <w:r>
              <w:t xml:space="preserve">V prípade, že činnosť podporovaná opatrením súvisí s investíciami do dlhodobého hmotného </w:t>
            </w:r>
            <w:r>
              <w:lastRenderedPageBreak/>
              <w:t>majetku, je vyžadované plnenie podmienok zeleného verejného obstarávania. Pre túto investíciu ide o plnenie podmienok zeleného verejného obstarávania pri produktových skupinách, pre ktoré vláda SR schválila národné metodiky pre uplatňovanie zeleného verejného obstarávania</w:t>
            </w:r>
            <w:r>
              <w:rPr>
                <w:rStyle w:val="Odkaznapoznmkupodiarou"/>
              </w:rPr>
              <w:footnoteReference w:id="15"/>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 xml:space="preserve">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w:t>
            </w:r>
            <w:r>
              <w:lastRenderedPageBreak/>
              <w:t>skupinu produktov tak, ako ich definuje EÚ a Slovenská republika.</w:t>
            </w:r>
          </w:p>
          <w:p w14:paraId="282D0DC0" w14:textId="757CE2EC" w:rsidR="005B0F59" w:rsidRPr="00116EEB" w:rsidRDefault="005B0F59" w:rsidP="005B0F59">
            <w:pPr>
              <w:spacing w:after="120"/>
              <w:jc w:val="both"/>
              <w:rPr>
                <w:rFonts w:cstheme="minorHAnsi"/>
              </w:rPr>
            </w:pPr>
            <w:r>
              <w:t>vplyvy, ktoré sú súčasťou výroby hardvéru a poskytovania digitálnych služieb a vplyvy po skončení životnosti zariadení/hardvéru, sa budú riešiť prostredníctvom prísneho uplatňovania environmentálnych kritérií pre zelené verejné obstarávanie.</w:t>
            </w:r>
          </w:p>
        </w:tc>
        <w:tc>
          <w:tcPr>
            <w:tcW w:w="4678" w:type="dxa"/>
          </w:tcPr>
          <w:p w14:paraId="7BFDDE17" w14:textId="3BED4E3E" w:rsidR="005B0F59" w:rsidRDefault="005B0F59" w:rsidP="005B0F59">
            <w:pPr>
              <w:spacing w:after="120"/>
              <w:jc w:val="both"/>
            </w:pPr>
            <w:r w:rsidRPr="007C7D4E">
              <w:lastRenderedPageBreak/>
              <w:t xml:space="preserve">Prijímateľ preukazuje splnenie tejto podmienky vo fáze účinnosti zmluvy o poskytnutí NFP </w:t>
            </w:r>
            <w:r w:rsidRPr="007C7D4E">
              <w:lastRenderedPageBreak/>
              <w:t>prostredníctvom uplatňovania požiadaviek zeleného verejného obstarávania, a to pri zadávaní zákaziek na dodanie služieb, tovarov a s</w:t>
            </w:r>
            <w:r w:rsidR="00C42C85">
              <w:t xml:space="preserve">tavebných prác (ak relevantné) </w:t>
            </w:r>
            <w:r w:rsidRPr="007C7D4E">
              <w:t>potrebných pre 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3D51192B" w14:textId="77777777" w:rsidR="00632627" w:rsidRDefault="00632627" w:rsidP="00632627">
            <w:pPr>
              <w:spacing w:after="120"/>
              <w:jc w:val="both"/>
              <w:rPr>
                <w:ins w:id="91" w:author="Autor"/>
                <w:color w:val="1F497D"/>
              </w:rPr>
            </w:pPr>
            <w:ins w:id="92" w:author="Autor">
              <w:r w:rsidRPr="001E0824">
                <w:rPr>
                  <w:b/>
                  <w:color w:val="1F497D"/>
                </w:rPr>
                <w:t>Upozornenie</w:t>
              </w:r>
              <w:r>
                <w:rPr>
                  <w:color w:val="1F497D"/>
                </w:rPr>
                <w:t xml:space="preserve">: V rámci </w:t>
              </w:r>
              <w:r>
                <w:rPr>
                  <w:b/>
                  <w:bCs/>
                  <w:color w:val="1F497D"/>
                </w:rPr>
                <w:t>verejných obstarávaní</w:t>
              </w:r>
              <w:r>
                <w:rPr>
                  <w:rStyle w:val="Odkaznapoznmkupodiarou"/>
                  <w:b/>
                  <w:bCs/>
                  <w:color w:val="1F497D"/>
                </w:rPr>
                <w:footnoteReference w:id="16"/>
              </w:r>
              <w:r>
                <w:rPr>
                  <w:b/>
                  <w:bCs/>
                  <w:color w:val="1F497D"/>
                </w:rPr>
                <w:t>/obstarávaní</w:t>
              </w:r>
              <w:r>
                <w:rPr>
                  <w:rStyle w:val="Odkaznapoznmkupodiarou"/>
                  <w:b/>
                  <w:bCs/>
                  <w:color w:val="1F497D"/>
                </w:rPr>
                <w:footnoteReference w:id="17"/>
              </w:r>
              <w:r>
                <w:rPr>
                  <w:color w:val="1F497D"/>
                </w:rPr>
                <w:t xml:space="preserve"> (VO/O), kde pre daný predmet zákazky </w:t>
              </w:r>
              <w:r w:rsidRPr="00052643">
                <w:rPr>
                  <w:color w:val="1F497D"/>
                </w:rPr>
                <w:t>alebo jej časti</w:t>
              </w:r>
              <w:r>
                <w:rPr>
                  <w:rStyle w:val="Odkaznapoznmkupodiarou"/>
                  <w:color w:val="1F497D"/>
                </w:rPr>
                <w:footnoteReference w:id="18"/>
              </w:r>
              <w:r w:rsidRPr="00052643">
                <w:rPr>
                  <w:color w:val="1F497D"/>
                </w:rPr>
                <w:t xml:space="preserve"> je</w:t>
              </w:r>
              <w:r>
                <w:rPr>
                  <w:color w:val="1F497D"/>
                </w:rPr>
                <w:t xml:space="preserve"> zadefinovaný CPV kód</w:t>
              </w:r>
              <w:r>
                <w:rPr>
                  <w:rStyle w:val="Odkaznapoznmkupodiarou"/>
                  <w:color w:val="1F497D"/>
                </w:rPr>
                <w:footnoteReference w:id="19"/>
              </w:r>
              <w:r>
                <w:rPr>
                  <w:color w:val="1F497D"/>
                </w:rPr>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w:t>
              </w:r>
              <w:r w:rsidRPr="00052643">
                <w:rPr>
                  <w:color w:val="1F497D"/>
                </w:rPr>
                <w:t>alebo je</w:t>
              </w:r>
              <w:r w:rsidRPr="00EE463D">
                <w:rPr>
                  <w:color w:val="1F497D"/>
                </w:rPr>
                <w:t>j časti</w:t>
              </w:r>
              <w:r w:rsidRPr="005A4C96">
                <w:rPr>
                  <w:color w:val="1F497D"/>
                </w:rPr>
                <w:t>.</w:t>
              </w:r>
              <w:r>
                <w:rPr>
                  <w:color w:val="1F497D"/>
                </w:rPr>
                <w:t xml:space="preserve"> </w:t>
              </w:r>
            </w:ins>
          </w:p>
          <w:p w14:paraId="637545EE" w14:textId="6B3F6614" w:rsidR="005B0F59" w:rsidRPr="007D1077" w:rsidRDefault="00632627" w:rsidP="00632627">
            <w:pPr>
              <w:spacing w:after="120"/>
              <w:jc w:val="both"/>
              <w:rPr>
                <w:rFonts w:cstheme="minorHAnsi"/>
              </w:rPr>
            </w:pPr>
            <w:ins w:id="101" w:author="Autor">
              <w:r w:rsidRPr="008E79BE">
                <w:rPr>
                  <w:color w:val="1F497D"/>
                </w:rPr>
                <w:lastRenderedPageBreak/>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w:t>
              </w:r>
              <w:r>
                <w:rPr>
                  <w:color w:val="1F497D"/>
                </w:rPr>
                <w:t>ch</w:t>
              </w:r>
              <w:r w:rsidRPr="008E79BE">
                <w:rPr>
                  <w:color w:val="1F497D"/>
                </w:rPr>
                <w:t xml:space="preserve"> sa požiadavka na uplatnenie environmentálneho hľadiska pri produktových skupinách, pre ktoré vláda schválila národné metodiky uplatňovania zeleného VO zohľadní v rámci niektorej z</w:t>
              </w:r>
              <w:r>
                <w:rPr>
                  <w:color w:val="1F497D"/>
                </w:rPr>
                <w:t> </w:t>
              </w:r>
              <w:r w:rsidRPr="008E79BE">
                <w:rPr>
                  <w:color w:val="1F497D"/>
                </w:rPr>
                <w:t>nasledovných možností: podmienky účasti, technické požiadavky pri opise predmetu zákazky, kritériá na vyhodnotenie ponúk, osobitné podmienky na plnenie zmluvy a to pri prieskume trhu, prípadne v</w:t>
              </w:r>
              <w:r>
                <w:rPr>
                  <w:color w:val="1F497D"/>
                </w:rPr>
                <w:t> </w:t>
              </w:r>
              <w:r w:rsidRPr="008E79BE">
                <w:rPr>
                  <w:color w:val="1F497D"/>
                </w:rPr>
                <w:t>konkrétnej objednávke alebo zmluve na dodanie tovarov a služieb uzavretej s dodávateľom týchto tovarov a služieb.</w:t>
              </w:r>
            </w:ins>
          </w:p>
        </w:tc>
        <w:tc>
          <w:tcPr>
            <w:tcW w:w="3827"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lastRenderedPageBreak/>
              <w:t xml:space="preserve">Poskytovateľ overí splnenie tejto podmienky vo fáze účinnosti zmluvy o </w:t>
            </w:r>
            <w:r w:rsidRPr="003E0328">
              <w:rPr>
                <w:rFonts w:cstheme="minorHAnsi"/>
              </w:rPr>
              <w:lastRenderedPageBreak/>
              <w:t>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271078" w:rsidRPr="00B53816" w14:paraId="2EF60E2D" w14:textId="77777777" w:rsidTr="00DA6189">
        <w:trPr>
          <w:jc w:val="center"/>
        </w:trPr>
        <w:tc>
          <w:tcPr>
            <w:tcW w:w="2547" w:type="dxa"/>
            <w:gridSpan w:val="2"/>
          </w:tcPr>
          <w:p w14:paraId="3127D8F1" w14:textId="7DA251F5" w:rsidR="00771A0A" w:rsidRPr="00594861" w:rsidRDefault="00771A0A" w:rsidP="00771A0A">
            <w:pPr>
              <w:ind w:left="-109" w:right="-253"/>
              <w:rPr>
                <w:rFonts w:cstheme="minorHAnsi"/>
                <w:sz w:val="20"/>
                <w:szCs w:val="20"/>
              </w:rPr>
            </w:pPr>
            <w:r w:rsidRPr="00594861">
              <w:rPr>
                <w:sz w:val="20"/>
                <w:szCs w:val="20"/>
              </w:rPr>
              <w:lastRenderedPageBreak/>
              <w:t>PSK-MH-002-2023-</w:t>
            </w:r>
            <w:ins w:id="102" w:author="Autor">
              <w:r w:rsidR="001C7B96">
                <w:rPr>
                  <w:sz w:val="20"/>
                  <w:szCs w:val="20"/>
                </w:rPr>
                <w:t>FA</w:t>
              </w:r>
            </w:ins>
            <w:del w:id="103" w:author="Autor">
              <w:r w:rsidRPr="00594861" w:rsidDel="001C7B96">
                <w:rPr>
                  <w:sz w:val="20"/>
                  <w:szCs w:val="20"/>
                </w:rPr>
                <w:delText>DV</w:delText>
              </w:r>
            </w:del>
            <w:r w:rsidRPr="00594861">
              <w:rPr>
                <w:sz w:val="20"/>
                <w:szCs w:val="20"/>
              </w:rPr>
              <w:t>-EFRR</w:t>
            </w:r>
          </w:p>
        </w:tc>
        <w:tc>
          <w:tcPr>
            <w:tcW w:w="4394"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 xml:space="preserve">V prípade nových prevádzok, v ktorých sa budú realizovať nové navrhované činnosti zaraditeľné podľa prílohy č. 8 k zákonu č. 24/2006 Z. z. o posudzovaní vplyvov na životné prostredie, je takáto navrhovaná činnosť predmetom konaní podľa § 18 ods. 2, resp. § </w:t>
            </w:r>
            <w:r>
              <w:lastRenderedPageBreak/>
              <w:t>18 ods. 1 zákona č. 24/2006 Z. z. o posudzovaní vplyvov na životné prostredie.</w:t>
            </w:r>
          </w:p>
          <w:p w14:paraId="32518D05" w14:textId="1E15F0D6" w:rsidR="00771A0A" w:rsidRDefault="00771A0A" w:rsidP="00D23953">
            <w:pPr>
              <w:spacing w:after="120"/>
              <w:jc w:val="both"/>
            </w:pPr>
            <w:r>
              <w:t xml:space="preserve">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 ktoré </w:t>
            </w:r>
            <w:r w:rsidR="00A83059">
              <w:t xml:space="preserve">nie </w:t>
            </w:r>
            <w:r>
              <w:t>s</w:t>
            </w:r>
            <w:r w:rsidR="00A83059">
              <w:t>ú</w:t>
            </w:r>
            <w:r>
              <w:t xml:space="preserve"> používa</w:t>
            </w:r>
            <w:r w:rsidR="00A83059">
              <w:t>né</w:t>
            </w:r>
            <w:r>
              <w:t xml:space="preserve">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došlo k zmene pôvodnej činnosti, ktorá je zaraditeľná podľa prílohy č. 8 k zákonu č. 24/2006 Z. z. o posudzovaní vplyvov na životné prostredie, je takáto navrhovaná činnosť predmetom konaní podľa§ 18 ods. 2, resp. § 18 ods. 1 zákona č. 24/2006 Z. z. o posudzovaní vplyvov na životné prostredie.</w:t>
            </w:r>
          </w:p>
          <w:p w14:paraId="60BA5FBA" w14:textId="1116CA0A" w:rsidR="00A83059" w:rsidRPr="00116EEB" w:rsidRDefault="00A83059" w:rsidP="005D778C">
            <w:pPr>
              <w:tabs>
                <w:tab w:val="left" w:pos="1732"/>
              </w:tabs>
              <w:autoSpaceDE w:val="0"/>
              <w:autoSpaceDN w:val="0"/>
              <w:adjustRightInd w:val="0"/>
              <w:spacing w:before="60" w:after="60"/>
              <w:jc w:val="both"/>
              <w:rPr>
                <w:rFonts w:cstheme="minorHAnsi"/>
              </w:rPr>
            </w:pPr>
          </w:p>
        </w:tc>
        <w:tc>
          <w:tcPr>
            <w:tcW w:w="4678" w:type="dxa"/>
          </w:tcPr>
          <w:p w14:paraId="0F896796" w14:textId="77777777" w:rsidR="00771A0A" w:rsidRPr="00CB6D4A" w:rsidRDefault="00771A0A" w:rsidP="00771A0A">
            <w:pPr>
              <w:tabs>
                <w:tab w:val="left" w:pos="1695"/>
              </w:tabs>
              <w:spacing w:after="120"/>
              <w:jc w:val="both"/>
              <w:rPr>
                <w:rFonts w:cstheme="minorHAnsi"/>
              </w:rPr>
            </w:pPr>
            <w:r>
              <w:lastRenderedPageBreak/>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67D65157" w:rsidR="00771A0A" w:rsidRPr="00CB6D4A" w:rsidRDefault="0082630E" w:rsidP="00771A0A">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771A0A" w:rsidRPr="00CB6D4A">
              <w:rPr>
                <w:rFonts w:cstheme="minorHAnsi"/>
                <w:b/>
              </w:rPr>
              <w:t>právoplatné rozhodnutie vydané v zisťovacom konaní</w:t>
            </w:r>
            <w:r w:rsidR="00771A0A" w:rsidRPr="00CB6D4A">
              <w:rPr>
                <w:rFonts w:cstheme="minorHAnsi"/>
              </w:rPr>
              <w:t xml:space="preserve"> podľa zákona o </w:t>
            </w:r>
            <w:r w:rsidR="00771A0A" w:rsidRPr="00CB6D4A">
              <w:rPr>
                <w:rFonts w:cstheme="minorHAnsi"/>
              </w:rPr>
              <w:lastRenderedPageBreak/>
              <w:t xml:space="preserve">posudzovaní vplyvov </w:t>
            </w:r>
            <w:r w:rsidRPr="007637D7">
              <w:rPr>
                <w:rFonts w:cs="Calibri"/>
                <w:color w:val="1F4E79"/>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7637D7">
              <w:rPr>
                <w:rStyle w:val="Odkaznapoznmkupodiarou"/>
              </w:rPr>
              <w:footnoteReference w:id="20"/>
            </w:r>
            <w:r>
              <w:rPr>
                <w:rFonts w:cs="Calibri"/>
                <w:color w:val="1F4E79"/>
              </w:rPr>
              <w:t xml:space="preserve"> </w:t>
            </w:r>
            <w:r w:rsidR="00771A0A" w:rsidRPr="00CB6D4A">
              <w:rPr>
                <w:rFonts w:cstheme="minorHAnsi"/>
              </w:rPr>
              <w:t>s výrokom, že navrhovaná činnosť sa nebude</w:t>
            </w:r>
            <w:r w:rsidR="00C42C85">
              <w:rPr>
                <w:rFonts w:cstheme="minorHAnsi"/>
              </w:rPr>
              <w:t xml:space="preserve"> ďalej</w:t>
            </w:r>
            <w:r w:rsidR="00771A0A"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1E2AC06C" w14:textId="58D2174C" w:rsidR="005D778C" w:rsidRPr="005D778C" w:rsidRDefault="005D778C" w:rsidP="005D778C">
            <w:pPr>
              <w:tabs>
                <w:tab w:val="left" w:pos="1732"/>
              </w:tabs>
              <w:autoSpaceDE w:val="0"/>
              <w:autoSpaceDN w:val="0"/>
              <w:adjustRightInd w:val="0"/>
              <w:spacing w:before="60" w:after="60"/>
              <w:jc w:val="both"/>
              <w:rPr>
                <w:rFonts w:cstheme="minorHAnsi"/>
              </w:rPr>
            </w:pPr>
            <w:r w:rsidRPr="005D51D3">
              <w:rPr>
                <w:rFonts w:cstheme="minorHAnsi"/>
              </w:rPr>
              <w:t>Poznámka</w:t>
            </w:r>
            <w:r w:rsidR="00683858">
              <w:rPr>
                <w:rFonts w:cstheme="minorHAnsi"/>
              </w:rPr>
              <w:t xml:space="preserve"> č. 1</w:t>
            </w:r>
            <w:r w:rsidRPr="005D51D3">
              <w:rPr>
                <w:rFonts w:cstheme="minorHAnsi"/>
              </w:rPr>
              <w:t>: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21"/>
            </w:r>
            <w:r w:rsidRPr="005D51D3">
              <w:rPr>
                <w:rFonts w:cstheme="minorHAnsi"/>
              </w:rPr>
              <w:t>.</w:t>
            </w:r>
          </w:p>
          <w:p w14:paraId="0B588FF9" w14:textId="6BC42280" w:rsidR="008156BD" w:rsidRPr="00DA6189" w:rsidRDefault="008156BD" w:rsidP="008156BD">
            <w:pPr>
              <w:spacing w:after="60"/>
              <w:jc w:val="both"/>
              <w:rPr>
                <w:rFonts w:cs="Calibri"/>
                <w:i/>
              </w:rPr>
            </w:pPr>
            <w:r w:rsidRPr="00DA6189">
              <w:rPr>
                <w:rFonts w:cs="Calibri"/>
                <w:u w:val="single"/>
              </w:rPr>
              <w:t>Poznámka</w:t>
            </w:r>
            <w:r w:rsidR="00420F20">
              <w:rPr>
                <w:rFonts w:cs="Calibri"/>
                <w:u w:val="single"/>
              </w:rPr>
              <w:t xml:space="preserve"> č. 2</w:t>
            </w:r>
            <w:r w:rsidRPr="00DA6189">
              <w:rPr>
                <w:rFonts w:cs="Calibri"/>
                <w:u w:val="single"/>
              </w:rPr>
              <w:t>:</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543F69C" w14:textId="5F97FA01" w:rsidR="008156BD" w:rsidRPr="00DA6189" w:rsidRDefault="008156BD" w:rsidP="008156BD">
            <w:pPr>
              <w:suppressAutoHyphens/>
              <w:spacing w:after="120"/>
              <w:jc w:val="both"/>
              <w:rPr>
                <w:rFonts w:cstheme="minorHAnsi"/>
                <w:b/>
                <w:i/>
              </w:rPr>
            </w:pPr>
            <w:r w:rsidRPr="00DA6189">
              <w:rPr>
                <w:rFonts w:cs="Calibri"/>
                <w:i/>
              </w:rPr>
              <w:lastRenderedPageBreak/>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8F75C07" w14:textId="2167E338" w:rsidR="00771A0A" w:rsidRPr="007D1077" w:rsidRDefault="00771A0A" w:rsidP="008156BD">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c>
          <w:tcPr>
            <w:tcW w:w="3827" w:type="dxa"/>
          </w:tcPr>
          <w:p w14:paraId="57AC2308" w14:textId="2D4488A1" w:rsidR="00771A0A" w:rsidRPr="00CB6D4A" w:rsidRDefault="00771A0A" w:rsidP="00771A0A">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w:t>
            </w:r>
            <w:ins w:id="104" w:author="Autor">
              <w:r w:rsidR="002D5DC7" w:rsidRPr="008D5155">
                <w:rPr>
                  <w:rFonts w:cstheme="minorHAnsi"/>
                </w:rPr>
                <w:t>v spolupráci s príslušným útvarom MŽP SR prostredníctvom kvalifikovaného overenia</w:t>
              </w:r>
            </w:ins>
            <w:del w:id="105" w:author="Autor">
              <w:r w:rsidRPr="00CB6D4A" w:rsidDel="002D5DC7">
                <w:rPr>
                  <w:rFonts w:cstheme="minorHAnsi"/>
                </w:rPr>
                <w:delText>prostredníctvom kontroly</w:delText>
              </w:r>
            </w:del>
            <w:r w:rsidRPr="00CB6D4A">
              <w:rPr>
                <w:rFonts w:cstheme="minorHAnsi"/>
              </w:rPr>
              <w:t>:</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r w:rsidR="00A81425" w:rsidRPr="00B53816" w14:paraId="6602EC65" w14:textId="77777777" w:rsidTr="00DA6189">
        <w:trPr>
          <w:trHeight w:val="284"/>
          <w:jc w:val="center"/>
        </w:trPr>
        <w:tc>
          <w:tcPr>
            <w:tcW w:w="15446" w:type="dxa"/>
            <w:gridSpan w:val="5"/>
            <w:shd w:val="clear" w:color="auto" w:fill="D9D9D9" w:themeFill="background1" w:themeFillShade="D9"/>
          </w:tcPr>
          <w:p w14:paraId="6961BFAB" w14:textId="77777777" w:rsidR="00A81425" w:rsidRPr="00A81425" w:rsidRDefault="00A81425" w:rsidP="00771A0A">
            <w:pPr>
              <w:spacing w:after="120"/>
              <w:jc w:val="both"/>
              <w:rPr>
                <w:rFonts w:cstheme="minorHAnsi"/>
                <w:sz w:val="16"/>
                <w:szCs w:val="16"/>
              </w:rPr>
            </w:pPr>
          </w:p>
        </w:tc>
      </w:tr>
      <w:tr w:rsidR="00271078" w:rsidRPr="00B53816" w14:paraId="1973588B" w14:textId="77777777" w:rsidTr="00DA6189">
        <w:trPr>
          <w:jc w:val="center"/>
        </w:trPr>
        <w:tc>
          <w:tcPr>
            <w:tcW w:w="2547" w:type="dxa"/>
            <w:gridSpan w:val="2"/>
          </w:tcPr>
          <w:p w14:paraId="78432505" w14:textId="00708582" w:rsidR="00E63946" w:rsidRDefault="00E63946" w:rsidP="00E63946">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76BB53DE" w14:textId="432D89B5" w:rsidR="00450D6B" w:rsidRDefault="00450D6B" w:rsidP="00450D6B">
            <w:pPr>
              <w:ind w:right="-103" w:hanging="109"/>
              <w:rPr>
                <w:sz w:val="20"/>
                <w:szCs w:val="20"/>
              </w:rPr>
            </w:pPr>
            <w:r w:rsidRPr="00E67B19">
              <w:rPr>
                <w:sz w:val="20"/>
                <w:szCs w:val="20"/>
              </w:rPr>
              <w:t>PSK-MH-010-2024-DV-EFRR</w:t>
            </w:r>
          </w:p>
          <w:p w14:paraId="7B39E240" w14:textId="33D41125" w:rsidR="00E63946" w:rsidRPr="00281EDB" w:rsidRDefault="00E63946" w:rsidP="00E63946">
            <w:pPr>
              <w:ind w:right="-103" w:hanging="109"/>
              <w:rPr>
                <w:sz w:val="20"/>
                <w:szCs w:val="20"/>
              </w:rPr>
            </w:pPr>
            <w:r w:rsidRPr="00281EDB">
              <w:rPr>
                <w:sz w:val="20"/>
                <w:szCs w:val="20"/>
              </w:rPr>
              <w:t>PSK-MH-01</w:t>
            </w:r>
            <w:r>
              <w:rPr>
                <w:sz w:val="20"/>
                <w:szCs w:val="20"/>
              </w:rPr>
              <w:t>1</w:t>
            </w:r>
            <w:r w:rsidRPr="00281EDB">
              <w:rPr>
                <w:sz w:val="20"/>
                <w:szCs w:val="20"/>
              </w:rPr>
              <w:t>-2024-DV-EFRR</w:t>
            </w:r>
          </w:p>
          <w:p w14:paraId="4508BCA5" w14:textId="77777777" w:rsidR="00E63946" w:rsidRPr="00E67B19" w:rsidRDefault="00E63946" w:rsidP="00450D6B">
            <w:pPr>
              <w:ind w:right="-103" w:hanging="109"/>
              <w:rPr>
                <w:sz w:val="20"/>
                <w:szCs w:val="20"/>
              </w:rPr>
            </w:pPr>
          </w:p>
          <w:p w14:paraId="0B8D614A" w14:textId="77777777" w:rsidR="00450D6B" w:rsidRPr="00E67B19" w:rsidRDefault="00450D6B" w:rsidP="00450D6B">
            <w:pPr>
              <w:ind w:right="-103" w:hanging="109"/>
              <w:rPr>
                <w:sz w:val="20"/>
                <w:szCs w:val="20"/>
              </w:rPr>
            </w:pPr>
          </w:p>
          <w:p w14:paraId="4FCAC337" w14:textId="77777777" w:rsidR="00450D6B" w:rsidRPr="00594861" w:rsidRDefault="00450D6B" w:rsidP="00450D6B">
            <w:pPr>
              <w:ind w:left="-109" w:right="-253"/>
              <w:rPr>
                <w:sz w:val="20"/>
                <w:szCs w:val="20"/>
              </w:rPr>
            </w:pPr>
          </w:p>
        </w:tc>
        <w:tc>
          <w:tcPr>
            <w:tcW w:w="4394" w:type="dxa"/>
          </w:tcPr>
          <w:p w14:paraId="3777BEB7" w14:textId="4AC5034E" w:rsidR="00450D6B" w:rsidRPr="005B43A4" w:rsidRDefault="00450D6B" w:rsidP="00450D6B">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w:t>
            </w:r>
            <w:r w:rsidR="00A62653">
              <w:rPr>
                <w:rFonts w:cstheme="minorHAnsi"/>
              </w:rPr>
              <w:t>n</w:t>
            </w:r>
            <w:r w:rsidRPr="005B43A4">
              <w:rPr>
                <w:rFonts w:cstheme="minorHAnsi"/>
              </w:rPr>
              <w:t xml:space="preserve">ariadenia Európskeho parlamentu a Rady (EÚ) 2020/852 z 18. júna 2020 o vytvorení rámca na uľahčenie udržateľných investícií a o zmene nariadenia (EU) 2019/2088. </w:t>
            </w:r>
          </w:p>
          <w:p w14:paraId="30AFEFDF" w14:textId="7C013149" w:rsidR="00450D6B" w:rsidRDefault="00450D6B" w:rsidP="00D4290A">
            <w:pPr>
              <w:spacing w:after="120"/>
              <w:jc w:val="both"/>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w:t>
            </w:r>
            <w:r w:rsidR="00D4290A">
              <w:rPr>
                <w:rFonts w:cstheme="minorHAnsi"/>
              </w:rPr>
              <w:t>s</w:t>
            </w:r>
            <w:r w:rsidR="00D4290A" w:rsidRPr="007D0C72">
              <w:rPr>
                <w:rFonts w:cstheme="minorHAnsi"/>
              </w:rPr>
              <w:t xml:space="preserve">mernice </w:t>
            </w:r>
            <w:r w:rsidRPr="007D0C72">
              <w:rPr>
                <w:rFonts w:cstheme="minorHAnsi"/>
              </w:rPr>
              <w:t>IED</w:t>
            </w:r>
            <w:r>
              <w:rPr>
                <w:rStyle w:val="Odkaznapoznmkupodiarou"/>
              </w:rPr>
              <w:footnoteReference w:id="22"/>
            </w:r>
            <w:r w:rsidR="00A62653">
              <w:rPr>
                <w:rFonts w:cstheme="minorHAnsi"/>
              </w:rPr>
              <w:t xml:space="preserve"> </w:t>
            </w:r>
            <w:r w:rsidR="00A62653" w:rsidRPr="005D51D3">
              <w:rPr>
                <w:rFonts w:cstheme="minorHAnsi"/>
              </w:rPr>
              <w:t xml:space="preserve">a v § 2 písm. n) zákona č. 39/2013 Z. z. o integrovanej prevencii a kontrole znečisťovania životného prostredia a o zmene a doplnení niektorých zákonov v znení </w:t>
            </w:r>
            <w:r w:rsidR="00A62653" w:rsidRPr="005D51D3">
              <w:rPr>
                <w:rFonts w:cstheme="minorHAnsi"/>
              </w:rPr>
              <w:lastRenderedPageBreak/>
              <w:t>neskorších predpisov</w:t>
            </w:r>
            <w:r w:rsidRPr="007D0C72">
              <w:rPr>
                <w:rFonts w:cstheme="minorHAnsi"/>
              </w:rPr>
              <w:t xml:space="preserve">, ak projekt spadá pod priemyselné odvetvie, pre ktoré boli vydané referenčné dokumenty o BAT (BREF) a zároveň predmet projektu spadá pod činnosti uvedené v Prílohe 1 </w:t>
            </w:r>
            <w:r w:rsidR="00D4290A">
              <w:rPr>
                <w:rFonts w:cstheme="minorHAnsi"/>
              </w:rPr>
              <w:t>s</w:t>
            </w:r>
            <w:r w:rsidR="00D4290A" w:rsidRPr="007D0C72">
              <w:rPr>
                <w:rFonts w:cstheme="minorHAnsi"/>
              </w:rPr>
              <w:t xml:space="preserve">mernice </w:t>
            </w:r>
            <w:r w:rsidRPr="007D0C72">
              <w:rPr>
                <w:rFonts w:cstheme="minorHAnsi"/>
              </w:rPr>
              <w:t>IED. Prijímateľ by mal využiť Register informácií o najlepších dostupných technikách, resp. Databázu BREF a REF.</w:t>
            </w:r>
          </w:p>
        </w:tc>
        <w:tc>
          <w:tcPr>
            <w:tcW w:w="4678" w:type="dxa"/>
          </w:tcPr>
          <w:p w14:paraId="69023B2E" w14:textId="77777777" w:rsidR="00450D6B" w:rsidRDefault="00450D6B" w:rsidP="00450D6B">
            <w:pPr>
              <w:spacing w:after="120"/>
              <w:jc w:val="both"/>
              <w:rPr>
                <w:rFonts w:cstheme="minorHAnsi"/>
              </w:rPr>
            </w:pPr>
            <w:r w:rsidRPr="00D97D57">
              <w:rPr>
                <w:rFonts w:cstheme="minorHAnsi"/>
              </w:rPr>
              <w:lastRenderedPageBreak/>
              <w:t>Prijímateľ</w:t>
            </w:r>
            <w:r>
              <w:rPr>
                <w:rFonts w:cstheme="minorHAnsi"/>
              </w:rPr>
              <w:t>/partner</w:t>
            </w:r>
            <w:r w:rsidRPr="00D97D57">
              <w:rPr>
                <w:rFonts w:cstheme="minorHAnsi"/>
              </w:rPr>
              <w:t xml:space="preserve">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15A54DFF"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C92925">
              <w:rPr>
                <w:rFonts w:cstheme="minorHAnsi"/>
              </w:rPr>
              <w:t>podkladov k verejnému obstarávaniu / obstarávaniu</w:t>
            </w:r>
            <w:r>
              <w:rPr>
                <w:rFonts w:cstheme="minorHAnsi"/>
              </w:rPr>
              <w:t xml:space="preserve"> (ak relevantné),</w:t>
            </w:r>
          </w:p>
          <w:p w14:paraId="01ADF3E7"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0972843E" w14:textId="77777777"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 resp. popis ako predmetný projekt napĺňa súlad s najlepšími dostupnými technikami BAT (ak relevantné),</w:t>
            </w:r>
          </w:p>
          <w:p w14:paraId="0947EF28"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lastRenderedPageBreak/>
              <w:t>výstupu príslušného orgánu z procesu posudzovania vplyvov navrhovanej činnosti, ktorá je predmetom realizácie projektu, podľa zákona o posudzovaní vplyvov</w:t>
            </w:r>
            <w:r w:rsidRPr="001B4767">
              <w:rPr>
                <w:vertAlign w:val="superscript"/>
              </w:rPr>
              <w:footnoteReference w:id="23"/>
            </w:r>
            <w:r w:rsidRPr="001B4767">
              <w:rPr>
                <w:rFonts w:cstheme="minorHAnsi"/>
                <w:vertAlign w:val="superscript"/>
              </w:rPr>
              <w:t xml:space="preserve"> </w:t>
            </w:r>
            <w:r w:rsidRPr="001B4767">
              <w:rPr>
                <w:rFonts w:cstheme="minorHAnsi"/>
              </w:rPr>
              <w:t>(ak relevantné),</w:t>
            </w:r>
          </w:p>
          <w:p w14:paraId="27AE9795"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24"/>
            </w:r>
            <w:r w:rsidRPr="001B4767">
              <w:rPr>
                <w:rFonts w:cstheme="minorHAnsi"/>
              </w:rPr>
              <w:t xml:space="preserve"> (ak relevantné).</w:t>
            </w:r>
          </w:p>
          <w:p w14:paraId="6891FE26" w14:textId="77777777" w:rsidR="00450D6B" w:rsidRDefault="00450D6B" w:rsidP="00450D6B">
            <w:pPr>
              <w:tabs>
                <w:tab w:val="left" w:pos="1695"/>
              </w:tabs>
              <w:spacing w:after="120"/>
              <w:jc w:val="both"/>
            </w:pPr>
          </w:p>
        </w:tc>
        <w:tc>
          <w:tcPr>
            <w:tcW w:w="3827" w:type="dxa"/>
          </w:tcPr>
          <w:p w14:paraId="0EA9E8E3" w14:textId="77777777" w:rsidR="00450D6B" w:rsidRDefault="00450D6B" w:rsidP="00450D6B">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27580929" w14:textId="77777777" w:rsidR="00450D6B" w:rsidRDefault="00450D6B" w:rsidP="00450D6B">
            <w:pPr>
              <w:pStyle w:val="Odsekzoznamu"/>
              <w:numPr>
                <w:ilvl w:val="0"/>
                <w:numId w:val="29"/>
              </w:numPr>
              <w:suppressAutoHyphens/>
              <w:spacing w:after="120"/>
              <w:ind w:left="317" w:hanging="317"/>
              <w:jc w:val="both"/>
              <w:rPr>
                <w:rFonts w:cstheme="minorHAnsi"/>
              </w:rPr>
            </w:pPr>
            <w:r w:rsidRPr="00C92925">
              <w:rPr>
                <w:rFonts w:cstheme="minorHAnsi"/>
              </w:rPr>
              <w:t>podkladov k verejnému obstarávaniu / obstarávaniu</w:t>
            </w:r>
            <w:r>
              <w:rPr>
                <w:rFonts w:cstheme="minorHAnsi"/>
              </w:rPr>
              <w:t xml:space="preserve"> (ak relevantné)</w:t>
            </w:r>
          </w:p>
          <w:p w14:paraId="77642250" w14:textId="54CCABD1" w:rsidR="00450D6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čestné</w:t>
            </w:r>
            <w:r w:rsidR="00A62653">
              <w:rPr>
                <w:rFonts w:cstheme="minorHAnsi"/>
              </w:rPr>
              <w:t>ho</w:t>
            </w:r>
            <w:r>
              <w:rPr>
                <w:rFonts w:cstheme="minorHAnsi"/>
              </w:rPr>
              <w:t xml:space="preserve"> vyhláseni</w:t>
            </w:r>
            <w:r w:rsidR="00A62653">
              <w:rPr>
                <w:rFonts w:cstheme="minorHAnsi"/>
              </w:rPr>
              <w:t>a</w:t>
            </w:r>
            <w:r>
              <w:rPr>
                <w:rFonts w:cstheme="minorHAnsi"/>
              </w:rPr>
              <w:t xml:space="preserve"> prijímateľa, že v rámci predmetného projektu neobstarával technológie, ktoré spadajú pod priemyselné odvetvie, pre ktoré boli vydané referenčné dokumenty o BAT (BREF) (ak relevantné),</w:t>
            </w:r>
          </w:p>
          <w:p w14:paraId="57854EA6" w14:textId="2AA040C1"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w:t>
            </w:r>
            <w:r w:rsidR="00A62653">
              <w:rPr>
                <w:rFonts w:cstheme="minorHAnsi"/>
              </w:rPr>
              <w:t>u</w:t>
            </w:r>
            <w:r>
              <w:rPr>
                <w:rFonts w:cstheme="minorHAnsi"/>
              </w:rPr>
              <w:t>, resp. popis</w:t>
            </w:r>
            <w:r w:rsidR="00A62653">
              <w:rPr>
                <w:rFonts w:cstheme="minorHAnsi"/>
              </w:rPr>
              <w:t>u</w:t>
            </w:r>
            <w:r>
              <w:rPr>
                <w:rFonts w:cstheme="minorHAnsi"/>
              </w:rPr>
              <w:t xml:space="preserve"> ako predmetný projekt napĺňa súlad </w:t>
            </w:r>
            <w:r>
              <w:rPr>
                <w:rFonts w:cstheme="minorHAnsi"/>
              </w:rPr>
              <w:lastRenderedPageBreak/>
              <w:t>s najlepšími dostupnými technikami BAT (ak relevantné),</w:t>
            </w:r>
          </w:p>
          <w:p w14:paraId="30270C40" w14:textId="77777777" w:rsidR="00450D6B" w:rsidRPr="00D97D57" w:rsidRDefault="00450D6B" w:rsidP="00450D6B">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650DB3D6" w14:textId="77777777" w:rsidR="00450D6B"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3CFE43A" w14:textId="59B9089C" w:rsidR="00450D6B" w:rsidRPr="00CB6D4A" w:rsidRDefault="00450D6B" w:rsidP="00450D6B">
            <w:pPr>
              <w:spacing w:after="120"/>
              <w:jc w:val="both"/>
              <w:rPr>
                <w:rFonts w:cstheme="minorHAnsi"/>
              </w:rPr>
            </w:pP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271078" w:rsidRPr="00B53816" w14:paraId="79C55116" w14:textId="77777777" w:rsidTr="00DA6189">
        <w:trPr>
          <w:jc w:val="center"/>
        </w:trPr>
        <w:tc>
          <w:tcPr>
            <w:tcW w:w="2547" w:type="dxa"/>
            <w:gridSpan w:val="2"/>
          </w:tcPr>
          <w:p w14:paraId="4FE8C3A4"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2FA64372" w14:textId="77777777" w:rsidR="00C05E7A" w:rsidRDefault="00C05E7A" w:rsidP="00C05E7A">
            <w:pPr>
              <w:ind w:right="-103" w:hanging="109"/>
              <w:rPr>
                <w:sz w:val="20"/>
                <w:szCs w:val="20"/>
              </w:rPr>
            </w:pPr>
            <w:r w:rsidRPr="00281EDB">
              <w:rPr>
                <w:sz w:val="20"/>
                <w:szCs w:val="20"/>
              </w:rPr>
              <w:t>PSK-MH-010-2024-DV-EFRR</w:t>
            </w:r>
          </w:p>
          <w:p w14:paraId="1876303A"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0924E350" w14:textId="77777777" w:rsidR="00C05E7A" w:rsidRPr="00281EDB" w:rsidRDefault="00C05E7A" w:rsidP="00C05E7A">
            <w:pPr>
              <w:ind w:right="-103" w:hanging="109"/>
              <w:rPr>
                <w:sz w:val="20"/>
                <w:szCs w:val="20"/>
              </w:rPr>
            </w:pPr>
          </w:p>
          <w:p w14:paraId="299D4795" w14:textId="77777777" w:rsidR="00450D6B" w:rsidRPr="00594861" w:rsidRDefault="00450D6B" w:rsidP="00450D6B">
            <w:pPr>
              <w:ind w:left="-109" w:right="-253"/>
              <w:rPr>
                <w:sz w:val="20"/>
                <w:szCs w:val="20"/>
              </w:rPr>
            </w:pPr>
          </w:p>
        </w:tc>
        <w:tc>
          <w:tcPr>
            <w:tcW w:w="4394" w:type="dxa"/>
          </w:tcPr>
          <w:p w14:paraId="53A7EDEF" w14:textId="6F180EFE" w:rsidR="00450D6B" w:rsidRDefault="00450D6B" w:rsidP="00EF0714">
            <w:pPr>
              <w:spacing w:after="120"/>
              <w:jc w:val="both"/>
              <w:rPr>
                <w:rFonts w:cstheme="minorHAnsi"/>
              </w:rPr>
            </w:pPr>
            <w:r w:rsidRPr="00910F5A">
              <w:rPr>
                <w:rFonts w:cstheme="minorHAnsi"/>
                <w:b/>
              </w:rPr>
              <w:t>V prípade, ak bude predmetom aktivít priamo výskumno-inovačná činnosť, ktorá je zaraditeľná podľa prílohy č. 8 k zákonu</w:t>
            </w:r>
            <w:r w:rsidRPr="00910F5A">
              <w:rPr>
                <w:rFonts w:cstheme="minorHAnsi"/>
              </w:rPr>
              <w:t xml:space="preserve"> </w:t>
            </w:r>
            <w:r w:rsidRPr="007274CF">
              <w:rPr>
                <w:rFonts w:cstheme="minorHAnsi"/>
                <w:b/>
              </w:rPr>
              <w:t>o posudzovaní vplyvov</w:t>
            </w:r>
            <w:r w:rsidRPr="00910F5A">
              <w:rPr>
                <w:rFonts w:cstheme="minorHAnsi"/>
              </w:rPr>
              <w:t xml:space="preserve"> </w:t>
            </w:r>
            <w:r w:rsidRPr="001B4767">
              <w:rPr>
                <w:rFonts w:cstheme="minorHAnsi"/>
                <w:b/>
              </w:rPr>
              <w:t>do časti A,</w:t>
            </w:r>
            <w:r w:rsidRPr="00910F5A">
              <w:rPr>
                <w:rFonts w:cstheme="minorHAnsi"/>
              </w:rPr>
              <w:t xml:space="preserve"> a ktorá je zároveň realizovaná výhradne alebo najmä na účel rozvoja a testovania nových metód alebo výrobkov, ktoré </w:t>
            </w:r>
            <w:r w:rsidR="00EF0714">
              <w:rPr>
                <w:rFonts w:cstheme="minorHAnsi"/>
              </w:rPr>
              <w:t xml:space="preserve">nie </w:t>
            </w:r>
            <w:r w:rsidRPr="00910F5A">
              <w:rPr>
                <w:rFonts w:cstheme="minorHAnsi"/>
              </w:rPr>
              <w:t>s</w:t>
            </w:r>
            <w:r w:rsidR="00EF0714">
              <w:rPr>
                <w:rFonts w:cstheme="minorHAnsi"/>
              </w:rPr>
              <w:t>ú</w:t>
            </w:r>
            <w:r w:rsidRPr="00910F5A">
              <w:rPr>
                <w:rFonts w:cstheme="minorHAnsi"/>
              </w:rPr>
              <w:t xml:space="preserve"> používa</w:t>
            </w:r>
            <w:r w:rsidR="00EF0714">
              <w:rPr>
                <w:rFonts w:cstheme="minorHAnsi"/>
              </w:rPr>
              <w:t>né</w:t>
            </w:r>
            <w:r w:rsidRPr="00910F5A">
              <w:rPr>
                <w:rFonts w:cstheme="minorHAnsi"/>
              </w:rPr>
              <w:t xml:space="preserve"> viac ako dva roky, je takáto výskumno-inovačná </w:t>
            </w:r>
            <w:r w:rsidRPr="00910F5A">
              <w:rPr>
                <w:rFonts w:cstheme="minorHAnsi"/>
                <w:b/>
              </w:rPr>
              <w:t xml:space="preserve">činnosť </w:t>
            </w:r>
            <w:r w:rsidRPr="00910F5A">
              <w:rPr>
                <w:rFonts w:cstheme="minorHAnsi"/>
                <w:b/>
              </w:rPr>
              <w:lastRenderedPageBreak/>
              <w:t>predmetom zisťovacieho konania</w:t>
            </w:r>
            <w:r w:rsidRPr="00910F5A">
              <w:rPr>
                <w:rFonts w:cstheme="minorHAnsi"/>
              </w:rPr>
              <w:t xml:space="preserve"> podľa § 18 ods. 2 písm. a) zákona o posudzo</w:t>
            </w:r>
            <w:r>
              <w:rPr>
                <w:rFonts w:cstheme="minorHAnsi"/>
              </w:rPr>
              <w:t>vaní vplyvov</w:t>
            </w:r>
            <w:r w:rsidRPr="00910F5A">
              <w:rPr>
                <w:rFonts w:cstheme="minorHAnsi"/>
              </w:rPr>
              <w:t xml:space="preserve">, </w:t>
            </w:r>
            <w:r w:rsidRPr="00910F5A">
              <w:rPr>
                <w:rFonts w:cstheme="minorHAnsi"/>
                <w:b/>
              </w:rPr>
              <w:t>prípadne predmetom povinného hodnotenia</w:t>
            </w:r>
            <w:r w:rsidRPr="00910F5A">
              <w:rPr>
                <w:rFonts w:cstheme="minorHAnsi"/>
              </w:rPr>
              <w:t xml:space="preserve"> podľa</w:t>
            </w:r>
            <w:r>
              <w:rPr>
                <w:rFonts w:cstheme="minorHAnsi"/>
              </w:rPr>
              <w:t xml:space="preserve"> § 18 ods. 1 písm. b) zákona </w:t>
            </w:r>
            <w:r w:rsidRPr="00910F5A">
              <w:rPr>
                <w:rFonts w:cstheme="minorHAnsi"/>
              </w:rPr>
              <w:t>o posudzovaní vplyvov.</w:t>
            </w:r>
          </w:p>
          <w:p w14:paraId="6C5FC53C" w14:textId="77777777" w:rsidR="00624187" w:rsidRPr="005D51D3" w:rsidRDefault="00624187" w:rsidP="00624187">
            <w:pPr>
              <w:tabs>
                <w:tab w:val="left" w:pos="1732"/>
              </w:tabs>
              <w:autoSpaceDE w:val="0"/>
              <w:autoSpaceDN w:val="0"/>
              <w:adjustRightInd w:val="0"/>
              <w:spacing w:before="60" w:after="60"/>
              <w:jc w:val="both"/>
              <w:rPr>
                <w:rFonts w:cstheme="minorHAnsi"/>
              </w:rPr>
            </w:pPr>
            <w:r w:rsidRPr="005D51D3">
              <w:rPr>
                <w:rFonts w:cstheme="minorHAnsi"/>
              </w:rPr>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25"/>
            </w:r>
            <w:r w:rsidRPr="005D51D3">
              <w:rPr>
                <w:rFonts w:cstheme="minorHAnsi"/>
              </w:rPr>
              <w:t>.</w:t>
            </w:r>
          </w:p>
          <w:p w14:paraId="11CFE484" w14:textId="59274C53" w:rsidR="00624187" w:rsidRDefault="00624187" w:rsidP="00EF0714">
            <w:pPr>
              <w:spacing w:after="120"/>
              <w:jc w:val="both"/>
            </w:pPr>
          </w:p>
        </w:tc>
        <w:tc>
          <w:tcPr>
            <w:tcW w:w="4678" w:type="dxa"/>
          </w:tcPr>
          <w:p w14:paraId="4B6C84C2" w14:textId="6C963853" w:rsidR="00450D6B" w:rsidRPr="00CB6D4A" w:rsidRDefault="00450D6B" w:rsidP="00450D6B">
            <w:pPr>
              <w:tabs>
                <w:tab w:val="left" w:pos="1695"/>
              </w:tabs>
              <w:spacing w:after="120"/>
              <w:jc w:val="both"/>
              <w:rPr>
                <w:rFonts w:cstheme="minorHAnsi"/>
              </w:rPr>
            </w:pPr>
            <w:r w:rsidRPr="00CB6D4A">
              <w:rPr>
                <w:rFonts w:cstheme="minorHAnsi"/>
              </w:rPr>
              <w:lastRenderedPageBreak/>
              <w:t>Prijímateľ</w:t>
            </w:r>
            <w:r>
              <w:rPr>
                <w:rFonts w:cstheme="minorHAnsi"/>
              </w:rPr>
              <w:t>/partner</w:t>
            </w:r>
            <w:r w:rsidRPr="00CB6D4A">
              <w:rPr>
                <w:rFonts w:cstheme="minorHAnsi"/>
              </w:rPr>
              <w:t xml:space="preserve">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w:t>
            </w:r>
            <w:ins w:id="106" w:author="Autor">
              <w:r w:rsidR="005A182C">
                <w:rPr>
                  <w:rFonts w:cstheme="minorHAnsi"/>
                </w:rPr>
                <w:t xml:space="preserve">relevantného platného dokumentu preukazujúceho oprávnenosť z hľadiska plnenia požiadaviek v oblasti </w:t>
              </w:r>
            </w:ins>
            <w:del w:id="107" w:author="Autor">
              <w:r w:rsidRPr="00CB6D4A" w:rsidDel="005A182C">
                <w:rPr>
                  <w:rFonts w:cstheme="minorHAnsi"/>
                </w:rPr>
                <w:delText xml:space="preserve">výstupu príslušného orgánu z procesu </w:delText>
              </w:r>
            </w:del>
            <w:r w:rsidRPr="00CB6D4A">
              <w:rPr>
                <w:rFonts w:cstheme="minorHAnsi"/>
              </w:rPr>
              <w:t>posudzovania vplyvov navrhovanej činnosti</w:t>
            </w:r>
            <w:r w:rsidR="002B4ACB">
              <w:rPr>
                <w:rFonts w:cstheme="minorHAnsi"/>
              </w:rPr>
              <w:t xml:space="preserve"> </w:t>
            </w:r>
            <w:ins w:id="108" w:author="Autor">
              <w:r w:rsidR="002B4ACB">
                <w:rPr>
                  <w:rFonts w:cstheme="minorHAnsi"/>
                </w:rPr>
                <w:t>na životné prostredie</w:t>
              </w:r>
            </w:ins>
            <w:r w:rsidRPr="00CB6D4A">
              <w:rPr>
                <w:rFonts w:cstheme="minorHAnsi"/>
              </w:rPr>
              <w:t xml:space="preserve">, ak sa posúdenie </w:t>
            </w:r>
            <w:r w:rsidRPr="00CB6D4A">
              <w:rPr>
                <w:rFonts w:cstheme="minorHAnsi"/>
              </w:rPr>
              <w:lastRenderedPageBreak/>
              <w:t xml:space="preserve">navrhovanej činnosti (t. j. projektu) vyžaduje podľa zákona o posudzovaní vplyvov, t. j.: </w:t>
            </w:r>
          </w:p>
          <w:p w14:paraId="1D2DF513" w14:textId="35ACA302" w:rsidR="00450D6B" w:rsidRPr="00CB6D4A" w:rsidRDefault="005C67C0" w:rsidP="00450D6B">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450D6B" w:rsidRPr="00CB6D4A">
              <w:rPr>
                <w:rFonts w:cstheme="minorHAnsi"/>
                <w:b/>
              </w:rPr>
              <w:t>právoplatné rozhodnutie vydané v zisťovacom konaní</w:t>
            </w:r>
            <w:r w:rsidR="004B0110">
              <w:rPr>
                <w:rFonts w:cstheme="minorHAnsi"/>
              </w:rPr>
              <w:t xml:space="preserve"> podľa</w:t>
            </w:r>
            <w:r w:rsidRPr="002A308E">
              <w:rPr>
                <w:rFonts w:cs="Calibri"/>
                <w:color w:val="1F4E79"/>
              </w:rPr>
              <w:t xml:space="preserve"> </w:t>
            </w:r>
            <w:r w:rsidRPr="00862490">
              <w:rPr>
                <w:rFonts w:cs="Calibri"/>
              </w:rPr>
              <w:t xml:space="preserve">právnej úpravy účinnej do 31. 12. 2024 (s prihliadnutím aj na prechodné ustanovenia upravené v § 65ia </w:t>
            </w:r>
            <w:r w:rsidRPr="005C67C0">
              <w:rPr>
                <w:rFonts w:cs="Calibri"/>
              </w:rPr>
              <w:t>zákona o posudzovaní vplyvov)</w:t>
            </w:r>
            <w:r w:rsidRPr="005C67C0">
              <w:rPr>
                <w:rStyle w:val="Odkaznapoznmkupodiarou"/>
              </w:rPr>
              <w:footnoteReference w:id="26"/>
            </w:r>
            <w:r w:rsidR="00450D6B" w:rsidRPr="005C67C0">
              <w:rPr>
                <w:rFonts w:cstheme="minorHAnsi"/>
              </w:rPr>
              <w:t xml:space="preserve"> s výrokom, že navrhovaná činnosť alebo zmena navrho</w:t>
            </w:r>
            <w:r w:rsidR="00450D6B">
              <w:rPr>
                <w:rFonts w:cstheme="minorHAnsi"/>
              </w:rPr>
              <w:t>vanej činnosti</w:t>
            </w:r>
            <w:r w:rsidR="00450D6B" w:rsidRPr="00CB6D4A">
              <w:rPr>
                <w:rFonts w:cstheme="minorHAnsi"/>
              </w:rPr>
              <w:t xml:space="preserve"> sa nebude</w:t>
            </w:r>
            <w:r w:rsidR="00450D6B">
              <w:rPr>
                <w:rFonts w:cstheme="minorHAnsi"/>
              </w:rPr>
              <w:t xml:space="preserve"> ďalej </w:t>
            </w:r>
            <w:r w:rsidR="00450D6B" w:rsidRPr="00CB6D4A">
              <w:rPr>
                <w:rFonts w:cstheme="minorHAnsi"/>
              </w:rPr>
              <w:t xml:space="preserve"> posudzovať, alebo </w:t>
            </w:r>
          </w:p>
          <w:p w14:paraId="649F3776" w14:textId="09041C4A" w:rsidR="00E0736E" w:rsidRDefault="00450D6B" w:rsidP="00420F20">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B026EE">
              <w:rPr>
                <w:rFonts w:cstheme="minorHAnsi"/>
              </w:rPr>
              <w:t>, alebo</w:t>
            </w:r>
          </w:p>
          <w:p w14:paraId="77C8ED38" w14:textId="7DBDF9A7" w:rsidR="00F011D3" w:rsidRPr="00F011D3" w:rsidRDefault="005D77B5" w:rsidP="00F011D3">
            <w:pPr>
              <w:pStyle w:val="Odsekzoznamu"/>
              <w:numPr>
                <w:ilvl w:val="0"/>
                <w:numId w:val="3"/>
              </w:numPr>
              <w:spacing w:after="120"/>
              <w:ind w:left="318" w:hanging="284"/>
              <w:contextualSpacing w:val="0"/>
              <w:jc w:val="both"/>
              <w:rPr>
                <w:rFonts w:cstheme="minorHAnsi"/>
              </w:rPr>
            </w:pPr>
            <w:r>
              <w:rPr>
                <w:rFonts w:cstheme="minorHAnsi"/>
              </w:rPr>
              <w:t xml:space="preserve">právoplatné </w:t>
            </w:r>
            <w:r w:rsidR="00F011D3" w:rsidRPr="00F011D3">
              <w:rPr>
                <w:rFonts w:cstheme="minorHAnsi"/>
              </w:rPr>
              <w:t>rozhodnutie o</w:t>
            </w:r>
            <w:r w:rsidR="00B579F1">
              <w:rPr>
                <w:rFonts w:cstheme="minorHAnsi"/>
              </w:rPr>
              <w:t> </w:t>
            </w:r>
            <w:r w:rsidR="00F011D3" w:rsidRPr="00F011D3">
              <w:rPr>
                <w:rFonts w:cstheme="minorHAnsi"/>
              </w:rPr>
              <w:t>podnete podľa § 19 zákona o posudzovaní vplyvov</w:t>
            </w:r>
            <w:r w:rsidR="00B026EE">
              <w:rPr>
                <w:rFonts w:cstheme="minorHAnsi"/>
              </w:rPr>
              <w:t>.</w:t>
            </w:r>
          </w:p>
          <w:p w14:paraId="4B1F8595" w14:textId="77777777" w:rsidR="00E0736E" w:rsidRPr="00DA6189" w:rsidRDefault="00E0736E" w:rsidP="00E0736E">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 xml:space="preserve">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w:t>
            </w:r>
            <w:r w:rsidRPr="00DA6189">
              <w:rPr>
                <w:rFonts w:cs="Calibri"/>
                <w:i/>
              </w:rPr>
              <w:lastRenderedPageBreak/>
              <w:t>zisťovacieho konania nesmie prekročiť sedem rokov.</w:t>
            </w:r>
          </w:p>
          <w:p w14:paraId="0198F943" w14:textId="16AD09A8" w:rsidR="00E0736E" w:rsidRPr="004B0110" w:rsidRDefault="00E0736E" w:rsidP="00DA6189">
            <w:pPr>
              <w:spacing w:after="120"/>
              <w:jc w:val="both"/>
              <w:rPr>
                <w:rFonts w:cs="Calibri"/>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F7E5712" w14:textId="66486008" w:rsidR="00E0736E" w:rsidRPr="00E0736E" w:rsidRDefault="00450D6B" w:rsidP="00450D6B">
            <w:pPr>
              <w:tabs>
                <w:tab w:val="left" w:pos="1695"/>
              </w:tabs>
              <w:spacing w:after="120"/>
              <w:jc w:val="both"/>
              <w:rPr>
                <w:rFonts w:cstheme="minorHAnsi"/>
                <w:i/>
                <w:color w:val="FF0000"/>
              </w:rPr>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7FA7AD58" w14:textId="77777777" w:rsidR="00450D6B" w:rsidRPr="00CB6D4A" w:rsidRDefault="00450D6B" w:rsidP="00450D6B">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5EB21109" w14:textId="77777777" w:rsidR="00450D6B" w:rsidRPr="00CB6D4A" w:rsidRDefault="00450D6B" w:rsidP="00450D6B">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 xml:space="preserve">posudzovania </w:t>
            </w:r>
            <w:r w:rsidRPr="00CB6D4A">
              <w:rPr>
                <w:rFonts w:cstheme="minorHAnsi"/>
              </w:rPr>
              <w:lastRenderedPageBreak/>
              <w:t>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5CDF3371" w14:textId="77777777" w:rsidR="00450D6B" w:rsidRPr="00CB6D4A" w:rsidRDefault="00450D6B" w:rsidP="00450D6B">
            <w:pPr>
              <w:spacing w:after="120"/>
              <w:jc w:val="both"/>
              <w:rPr>
                <w:rFonts w:cstheme="minorHAnsi"/>
              </w:rPr>
            </w:pPr>
          </w:p>
        </w:tc>
      </w:tr>
      <w:tr w:rsidR="00271078" w:rsidRPr="00B53816" w14:paraId="7AFED4E3" w14:textId="77777777" w:rsidTr="00DA6189">
        <w:trPr>
          <w:jc w:val="center"/>
        </w:trPr>
        <w:tc>
          <w:tcPr>
            <w:tcW w:w="2547" w:type="dxa"/>
            <w:gridSpan w:val="2"/>
          </w:tcPr>
          <w:p w14:paraId="1A65072F"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30D1686C" w14:textId="77777777" w:rsidR="00C05E7A" w:rsidRDefault="00C05E7A" w:rsidP="00C05E7A">
            <w:pPr>
              <w:ind w:right="-103" w:hanging="109"/>
              <w:rPr>
                <w:sz w:val="20"/>
                <w:szCs w:val="20"/>
              </w:rPr>
            </w:pPr>
            <w:r w:rsidRPr="00281EDB">
              <w:rPr>
                <w:sz w:val="20"/>
                <w:szCs w:val="20"/>
              </w:rPr>
              <w:t>PSK-MH-010-2024-DV-EFRR</w:t>
            </w:r>
          </w:p>
          <w:p w14:paraId="6C9FC29C"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47F9D089" w14:textId="77777777" w:rsidR="00C05E7A" w:rsidRPr="00281EDB" w:rsidRDefault="00C05E7A" w:rsidP="00C05E7A">
            <w:pPr>
              <w:ind w:right="-103" w:hanging="109"/>
              <w:rPr>
                <w:sz w:val="20"/>
                <w:szCs w:val="20"/>
              </w:rPr>
            </w:pPr>
          </w:p>
          <w:p w14:paraId="3DA729FE" w14:textId="77777777" w:rsidR="008D0F8A" w:rsidRPr="00594861" w:rsidRDefault="008D0F8A" w:rsidP="008D0F8A">
            <w:pPr>
              <w:ind w:left="-109" w:right="-253"/>
              <w:rPr>
                <w:sz w:val="20"/>
                <w:szCs w:val="20"/>
              </w:rPr>
            </w:pPr>
          </w:p>
        </w:tc>
        <w:tc>
          <w:tcPr>
            <w:tcW w:w="4394" w:type="dxa"/>
          </w:tcPr>
          <w:p w14:paraId="584D4443" w14:textId="77777777" w:rsidR="008D0F8A" w:rsidRDefault="008D0F8A" w:rsidP="008D0F8A">
            <w:pPr>
              <w:spacing w:after="120"/>
              <w:jc w:val="both"/>
            </w:pPr>
            <w:r w:rsidRPr="009318B9">
              <w:t xml:space="preserve">Predložený projekt musí spĺňať </w:t>
            </w:r>
            <w:r w:rsidRPr="00A238BD">
              <w:t>požiadavky v oblasti vplyvu návrhu plánu, programu alebo projektu na územia patriace do európskej sústavy chránených území Natura 2000</w:t>
            </w:r>
            <w:r w:rsidRPr="009318B9">
              <w:t xml:space="preserve"> v súlade s ustanoveniami zákona č. 543/2002 Z. z.</w:t>
            </w:r>
            <w:r w:rsidRPr="002136AF">
              <w:t xml:space="preserve"> o ochrane prírody a krajiny v znení neskorších predpisov a zákona </w:t>
            </w:r>
            <w:r w:rsidRPr="00A238BD">
              <w:t>o posudzovaní vplyvov</w:t>
            </w:r>
            <w:r w:rsidRPr="009318B9">
              <w:t>.</w:t>
            </w:r>
          </w:p>
          <w:p w14:paraId="2740A179" w14:textId="77777777" w:rsidR="008D0F8A" w:rsidRPr="00FD1415" w:rsidRDefault="008D0F8A" w:rsidP="008D0F8A">
            <w:pPr>
              <w:spacing w:before="120"/>
              <w:jc w:val="both"/>
            </w:pPr>
            <w:r w:rsidRPr="00F5179C">
              <w:rPr>
                <w:b/>
              </w:rPr>
              <w:t>Poznámka:</w:t>
            </w:r>
            <w:r>
              <w:t xml:space="preserve"> </w:t>
            </w:r>
            <w:r w:rsidRPr="00FD1415">
              <w:t xml:space="preserve">Daná podmienka je relevantná iba v prípade realizácie výskumno-inovačnej činnosti a v rámci výskumných činností, pri ktorých bude dochádzať k zásahom do terénu </w:t>
            </w:r>
            <w:r w:rsidRPr="00FD1415">
              <w:lastRenderedPageBreak/>
              <w:t>alebo odberu biotických alebo abiotických vzoriek.</w:t>
            </w:r>
          </w:p>
          <w:p w14:paraId="5102C6B9" w14:textId="77777777" w:rsidR="008D0F8A" w:rsidRDefault="008D0F8A" w:rsidP="008D0F8A">
            <w:pPr>
              <w:spacing w:after="120"/>
              <w:jc w:val="both"/>
            </w:pPr>
          </w:p>
        </w:tc>
        <w:tc>
          <w:tcPr>
            <w:tcW w:w="4678" w:type="dxa"/>
          </w:tcPr>
          <w:p w14:paraId="592DA580" w14:textId="79780350" w:rsidR="008D0F8A" w:rsidRPr="00632BF7" w:rsidRDefault="00733160" w:rsidP="008D0F8A">
            <w:pPr>
              <w:jc w:val="both"/>
              <w:rPr>
                <w:rFonts w:cs="Calibri"/>
                <w:color w:val="000000" w:themeColor="text1"/>
              </w:rPr>
            </w:pPr>
            <w:r>
              <w:rPr>
                <w:rFonts w:cs="Calibri"/>
                <w:color w:val="000000" w:themeColor="text1"/>
              </w:rPr>
              <w:lastRenderedPageBreak/>
              <w:t xml:space="preserve">Prijímateľ </w:t>
            </w:r>
            <w:r w:rsidR="008D0F8A" w:rsidRPr="00632BF7">
              <w:rPr>
                <w:rFonts w:cs="Calibri"/>
                <w:color w:val="000000" w:themeColor="text1"/>
              </w:rPr>
              <w:t xml:space="preserve">je povinný predložiť relevantný </w:t>
            </w:r>
            <w:ins w:id="109" w:author="Autor">
              <w:r w:rsidR="00A34003">
                <w:rPr>
                  <w:rFonts w:cs="Calibri"/>
                  <w:color w:val="000000" w:themeColor="text1"/>
                </w:rPr>
                <w:t xml:space="preserve">platný </w:t>
              </w:r>
            </w:ins>
            <w:r w:rsidR="008D0F8A" w:rsidRPr="00632BF7">
              <w:rPr>
                <w:rFonts w:cs="Calibri"/>
                <w:color w:val="000000" w:themeColor="text1"/>
              </w:rPr>
              <w:t>dokument preukazujúci súlad s požiadavkami v oblasti vplyvu návrhu plánu, programu alebo projektu na územia patriace do európskej sústavy chránených území Natura 2000 v zmysle prílohy č. 5 metodického usmernenia</w:t>
            </w:r>
            <w:r w:rsidR="00337C06">
              <w:rPr>
                <w:rFonts w:cs="Calibri"/>
                <w:color w:val="000000" w:themeColor="text1"/>
              </w:rPr>
              <w:t xml:space="preserve"> </w:t>
            </w:r>
            <w:ins w:id="110" w:author="Autor">
              <w:r w:rsidR="00337C06" w:rsidRPr="007D1077">
                <w:rPr>
                  <w:rFonts w:cstheme="minorHAnsi"/>
                </w:rPr>
                <w:t>k uplatňovaniu zásady „nespôsobovať významnú škodu“</w:t>
              </w:r>
            </w:ins>
            <w:r w:rsidR="008D0F8A" w:rsidRPr="00632BF7">
              <w:rPr>
                <w:rStyle w:val="Odkaznapoznmkupodiarou"/>
                <w:color w:val="000000" w:themeColor="text1"/>
              </w:rPr>
              <w:footnoteReference w:id="27"/>
            </w:r>
            <w:r w:rsidR="008D0F8A" w:rsidRPr="00632BF7">
              <w:rPr>
                <w:rFonts w:cs="Calibri"/>
                <w:color w:val="000000" w:themeColor="text1"/>
              </w:rPr>
              <w:t>, a to jeden z nižšie uvedených:</w:t>
            </w:r>
          </w:p>
          <w:p w14:paraId="473305ED" w14:textId="77777777" w:rsidR="008D0F8A" w:rsidRPr="00632BF7" w:rsidRDefault="008D0F8A" w:rsidP="008D0F8A">
            <w:pPr>
              <w:pStyle w:val="Odsekzoznamu"/>
              <w:numPr>
                <w:ilvl w:val="0"/>
                <w:numId w:val="28"/>
              </w:numPr>
              <w:spacing w:before="120"/>
              <w:ind w:left="318" w:hanging="284"/>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w:t>
            </w:r>
            <w:r w:rsidRPr="00632BF7">
              <w:rPr>
                <w:rStyle w:val="cvshf"/>
                <w:color w:val="000000" w:themeColor="text1"/>
              </w:rPr>
              <w:lastRenderedPageBreak/>
              <w:t xml:space="preserve">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0B773A8E"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E0AD0"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4DC1B45D" w14:textId="77777777" w:rsidR="008D0F8A" w:rsidRPr="00632BF7" w:rsidRDefault="008D0F8A" w:rsidP="008D0F8A">
            <w:pPr>
              <w:pStyle w:val="Odsekzoznamu"/>
              <w:numPr>
                <w:ilvl w:val="0"/>
                <w:numId w:val="28"/>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w:t>
            </w:r>
            <w:r w:rsidRPr="00632BF7">
              <w:rPr>
                <w:bCs/>
                <w:color w:val="000000" w:themeColor="text1"/>
              </w:rPr>
              <w:lastRenderedPageBreak/>
              <w:t>543/2002 Z. z. o ochrane prírody a krajiny v znení neskorších predpisov.</w:t>
            </w:r>
          </w:p>
          <w:p w14:paraId="1B3135B8" w14:textId="1AB1180E" w:rsidR="008D0F8A" w:rsidRPr="00632BF7" w:rsidRDefault="008D0F8A" w:rsidP="008D0F8A">
            <w:pPr>
              <w:spacing w:before="120"/>
              <w:jc w:val="both"/>
              <w:rPr>
                <w:rFonts w:cs="Calibri"/>
                <w:color w:val="000000" w:themeColor="text1"/>
              </w:rPr>
            </w:pPr>
            <w:r w:rsidRPr="00632BF7">
              <w:rPr>
                <w:rFonts w:cs="Calibri"/>
                <w:color w:val="000000" w:themeColor="text1"/>
              </w:rPr>
              <w:t xml:space="preserve">V relevantnom </w:t>
            </w:r>
            <w:ins w:id="111" w:author="Autor">
              <w:r w:rsidR="00A34003">
                <w:rPr>
                  <w:rFonts w:cs="Calibri"/>
                  <w:color w:val="000000" w:themeColor="text1"/>
                </w:rPr>
                <w:t xml:space="preserve">platnom </w:t>
              </w:r>
            </w:ins>
            <w:r w:rsidRPr="00632BF7">
              <w:rPr>
                <w:rFonts w:cs="Calibri"/>
                <w:color w:val="000000" w:themeColor="text1"/>
              </w:rPr>
              <w:t>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9E696D4"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2E352BB1"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48D9F5A0" w14:textId="04A990E4" w:rsidR="008D0F8A" w:rsidRPr="00632BF7" w:rsidRDefault="008D0F8A" w:rsidP="008D0F8A">
            <w:pPr>
              <w:spacing w:before="120"/>
              <w:jc w:val="both"/>
              <w:rPr>
                <w:rFonts w:cs="Calibri"/>
                <w:color w:val="000000" w:themeColor="text1"/>
              </w:rPr>
            </w:pPr>
            <w:r w:rsidRPr="00632BF7">
              <w:rPr>
                <w:rFonts w:cs="Calibri"/>
                <w:color w:val="000000" w:themeColor="text1"/>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w:t>
            </w:r>
            <w:del w:id="112" w:author="Autor">
              <w:r w:rsidRPr="00632BF7" w:rsidDel="00A14AD9">
                <w:rPr>
                  <w:rFonts w:cs="Calibri"/>
                  <w:color w:val="000000" w:themeColor="text1"/>
                </w:rPr>
                <w:delText xml:space="preserve">Žiadateľ </w:delText>
              </w:r>
            </w:del>
            <w:ins w:id="113" w:author="Autor">
              <w:r w:rsidR="00A14AD9">
                <w:rPr>
                  <w:rFonts w:cs="Calibri"/>
                  <w:color w:val="000000" w:themeColor="text1"/>
                </w:rPr>
                <w:t>Prijímateľ</w:t>
              </w:r>
              <w:r w:rsidR="00A14AD9" w:rsidRPr="00632BF7">
                <w:rPr>
                  <w:rFonts w:cs="Calibri"/>
                  <w:color w:val="000000" w:themeColor="text1"/>
                </w:rPr>
                <w:t xml:space="preserve"> </w:t>
              </w:r>
            </w:ins>
            <w:r w:rsidRPr="00632BF7">
              <w:rPr>
                <w:rFonts w:cs="Calibri"/>
                <w:color w:val="000000" w:themeColor="text1"/>
              </w:rPr>
              <w:t xml:space="preserve">je v takom prípade povinný predložiť odborné stanovisko orgánu ochrany </w:t>
            </w:r>
            <w:r w:rsidRPr="00632BF7">
              <w:rPr>
                <w:rFonts w:cs="Calibri"/>
                <w:color w:val="000000" w:themeColor="text1"/>
              </w:rPr>
              <w:lastRenderedPageBreak/>
              <w:t>prírody podľa § 28 ods. 7 zákona č. 543/2002 Z. z. o ochrane prírody a krajiny v znení neskorších predpisov.</w:t>
            </w:r>
          </w:p>
          <w:p w14:paraId="728E82B1" w14:textId="058FBFBB" w:rsidR="008D0F8A" w:rsidRDefault="008D0F8A" w:rsidP="007074BE">
            <w:pPr>
              <w:tabs>
                <w:tab w:val="left" w:pos="1695"/>
              </w:tabs>
              <w:spacing w:after="120"/>
              <w:jc w:val="both"/>
            </w:pPr>
            <w:r w:rsidRPr="00632BF7">
              <w:rPr>
                <w:rFonts w:cs="Calibri"/>
                <w:color w:val="000000" w:themeColor="text1"/>
              </w:rPr>
              <w:t>Ak podľa odborného stanoviska orgánu ochrany prírody podľa § 28 ods. 7 zákona</w:t>
            </w:r>
            <w:r w:rsidRPr="00632BF7">
              <w:rPr>
                <w:rFonts w:cs="Calibri"/>
                <w:color w:val="000000" w:themeColor="text1"/>
              </w:rPr>
              <w:br/>
              <w:t xml:space="preserve">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w:t>
            </w:r>
            <w:del w:id="114" w:author="Autor">
              <w:r w:rsidRPr="00632BF7" w:rsidDel="007074BE">
                <w:rPr>
                  <w:rFonts w:cs="Calibri"/>
                  <w:color w:val="000000" w:themeColor="text1"/>
                </w:rPr>
                <w:delText xml:space="preserve">Žiadateľ </w:delText>
              </w:r>
            </w:del>
            <w:ins w:id="115" w:author="Autor">
              <w:r w:rsidR="007074BE">
                <w:rPr>
                  <w:rFonts w:cs="Calibri"/>
                  <w:color w:val="000000" w:themeColor="text1"/>
                </w:rPr>
                <w:t>Prijímateľ</w:t>
              </w:r>
              <w:r w:rsidR="007074BE" w:rsidRPr="00632BF7">
                <w:rPr>
                  <w:rFonts w:cs="Calibri"/>
                  <w:color w:val="000000" w:themeColor="text1"/>
                </w:rPr>
                <w:t xml:space="preserve"> </w:t>
              </w:r>
            </w:ins>
            <w:r w:rsidRPr="00632BF7">
              <w:rPr>
                <w:rFonts w:cs="Calibri"/>
                <w:color w:val="000000" w:themeColor="text1"/>
              </w:rPr>
              <w:t xml:space="preserve">je v takom prípade povinný predložiť </w:t>
            </w:r>
            <w:ins w:id="116" w:author="Autor">
              <w:r w:rsidR="007074BE" w:rsidRPr="00DA6189">
                <w:rPr>
                  <w:rFonts w:cs="Calibri"/>
                  <w:b/>
                </w:rPr>
                <w:t>relevantný platný dokument preukazujúci oprávnenosť z hľadiska plnenia požiadaviek v oblasti posudzovania vplyvov na životné prostredie</w:t>
              </w:r>
              <w:r w:rsidR="007074BE" w:rsidRPr="00DA6189">
                <w:rPr>
                  <w:rFonts w:cs="Calibri"/>
                </w:rPr>
                <w:t xml:space="preserve">, t.j. </w:t>
              </w:r>
              <w:r w:rsidR="007074BE">
                <w:rPr>
                  <w:rFonts w:cs="Calibri"/>
                </w:rPr>
                <w:t xml:space="preserve">právoplatné </w:t>
              </w:r>
            </w:ins>
            <w:r w:rsidRPr="00632BF7">
              <w:rPr>
                <w:rFonts w:cs="Calibri"/>
                <w:color w:val="000000" w:themeColor="text1"/>
              </w:rPr>
              <w:t>záverečné stanovisko z posudzovania vplyvov podľa § 18 ods. 1 písm. g) zákona o posudzovaní vplyvov.</w:t>
            </w:r>
          </w:p>
        </w:tc>
        <w:tc>
          <w:tcPr>
            <w:tcW w:w="3827" w:type="dxa"/>
          </w:tcPr>
          <w:p w14:paraId="69938DB3" w14:textId="77777777" w:rsidR="008D0F8A" w:rsidRPr="00632BF7" w:rsidRDefault="008D0F8A" w:rsidP="008D0F8A">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p>
          <w:p w14:paraId="5CAFFEF7" w14:textId="77777777" w:rsidR="008D0F8A" w:rsidRPr="00632BF7" w:rsidRDefault="008D0F8A" w:rsidP="008D0F8A">
            <w:pPr>
              <w:pStyle w:val="Odsekzoznamu"/>
              <w:numPr>
                <w:ilvl w:val="0"/>
                <w:numId w:val="10"/>
              </w:numPr>
              <w:spacing w:after="120"/>
              <w:ind w:left="316" w:hanging="284"/>
              <w:contextualSpacing w:val="0"/>
              <w:jc w:val="both"/>
              <w:rPr>
                <w:rFonts w:cstheme="minorHAnsi"/>
              </w:rPr>
            </w:pPr>
            <w:r w:rsidRPr="00632BF7">
              <w:rPr>
                <w:rFonts w:cstheme="minorHAnsi"/>
              </w:rPr>
              <w:t xml:space="preserve">relevantného dokumentu preukazujúceho súlad s požiadavkami v oblasti vplyvu návrhu plánu, programu alebo projektu na územia patriace do európskej sústavy </w:t>
            </w:r>
            <w:r w:rsidRPr="00632BF7">
              <w:rPr>
                <w:rFonts w:cstheme="minorHAnsi"/>
              </w:rPr>
              <w:lastRenderedPageBreak/>
              <w:t>chránených území Natura 2000 (ak relevantné).</w:t>
            </w:r>
          </w:p>
          <w:p w14:paraId="6038B82F" w14:textId="77777777" w:rsidR="008D0F8A" w:rsidRPr="00CB6D4A" w:rsidRDefault="008D0F8A" w:rsidP="008D0F8A">
            <w:pPr>
              <w:spacing w:after="120"/>
              <w:jc w:val="both"/>
              <w:rPr>
                <w:rFonts w:cstheme="minorHAnsi"/>
              </w:rPr>
            </w:pPr>
          </w:p>
        </w:tc>
      </w:tr>
      <w:tr w:rsidR="00271078" w:rsidRPr="00B53816" w14:paraId="5F3F1C79" w14:textId="77777777" w:rsidTr="00DA6189">
        <w:trPr>
          <w:jc w:val="center"/>
        </w:trPr>
        <w:tc>
          <w:tcPr>
            <w:tcW w:w="2547" w:type="dxa"/>
            <w:gridSpan w:val="2"/>
          </w:tcPr>
          <w:p w14:paraId="13343643" w14:textId="77777777" w:rsidR="00D677A9" w:rsidRPr="00281EDB" w:rsidRDefault="00D677A9" w:rsidP="00D677A9">
            <w:pPr>
              <w:ind w:right="-103" w:hanging="109"/>
              <w:rPr>
                <w:sz w:val="20"/>
                <w:szCs w:val="20"/>
              </w:rPr>
            </w:pPr>
            <w:r w:rsidRPr="00281EDB">
              <w:rPr>
                <w:sz w:val="20"/>
                <w:szCs w:val="20"/>
              </w:rPr>
              <w:lastRenderedPageBreak/>
              <w:t>PSK-MH-01</w:t>
            </w:r>
            <w:r>
              <w:rPr>
                <w:sz w:val="20"/>
                <w:szCs w:val="20"/>
              </w:rPr>
              <w:t>1</w:t>
            </w:r>
            <w:r w:rsidRPr="00281EDB">
              <w:rPr>
                <w:sz w:val="20"/>
                <w:szCs w:val="20"/>
              </w:rPr>
              <w:t>-2024-DV-EFRR</w:t>
            </w:r>
          </w:p>
          <w:p w14:paraId="3B1E7BD7" w14:textId="77777777" w:rsidR="00D677A9" w:rsidRPr="00281EDB" w:rsidRDefault="00D677A9" w:rsidP="00D677A9">
            <w:pPr>
              <w:ind w:right="-103" w:hanging="109"/>
              <w:rPr>
                <w:sz w:val="20"/>
                <w:szCs w:val="20"/>
              </w:rPr>
            </w:pPr>
          </w:p>
        </w:tc>
        <w:tc>
          <w:tcPr>
            <w:tcW w:w="4394" w:type="dxa"/>
          </w:tcPr>
          <w:p w14:paraId="36EA1C07" w14:textId="30301CED" w:rsidR="005A02D5" w:rsidRPr="0010266E" w:rsidRDefault="00D677A9" w:rsidP="005A02D5">
            <w:pPr>
              <w:jc w:val="both"/>
              <w:rPr>
                <w:b/>
              </w:rPr>
            </w:pPr>
            <w:r w:rsidRPr="0010266E">
              <w:rPr>
                <w:b/>
              </w:rPr>
              <w:t>V prípade oprávnených výdavkov</w:t>
            </w:r>
            <w:r w:rsidR="005A02D5" w:rsidRPr="0010266E">
              <w:rPr>
                <w:b/>
              </w:rPr>
              <w:t>:</w:t>
            </w:r>
            <w:r w:rsidRPr="0010266E">
              <w:rPr>
                <w:b/>
              </w:rPr>
              <w:t xml:space="preserve"> </w:t>
            </w:r>
          </w:p>
          <w:p w14:paraId="4A59E0BD" w14:textId="00F9F028" w:rsidR="00F06044" w:rsidRPr="0010266E" w:rsidRDefault="005A02D5" w:rsidP="0010266E">
            <w:pPr>
              <w:pStyle w:val="Odsekzoznamu"/>
              <w:numPr>
                <w:ilvl w:val="0"/>
                <w:numId w:val="24"/>
              </w:numPr>
              <w:spacing w:after="120"/>
              <w:ind w:left="174" w:hanging="142"/>
              <w:jc w:val="both"/>
            </w:pPr>
            <w:r w:rsidRPr="0010266E">
              <w:rPr>
                <w:b/>
              </w:rPr>
              <w:t xml:space="preserve"> zásoby</w:t>
            </w:r>
            <w:r w:rsidR="00637D77" w:rsidRPr="0010266E">
              <w:rPr>
                <w:b/>
              </w:rPr>
              <w:t xml:space="preserve"> a</w:t>
            </w:r>
            <w:r w:rsidR="00E33ED8">
              <w:rPr>
                <w:b/>
              </w:rPr>
              <w:t xml:space="preserve"> </w:t>
            </w:r>
            <w:r w:rsidRPr="0010266E">
              <w:rPr>
                <w:b/>
              </w:rPr>
              <w:t>služby</w:t>
            </w:r>
            <w:r w:rsidR="00D677A9" w:rsidRPr="0010266E">
              <w:rPr>
                <w:b/>
              </w:rPr>
              <w:t xml:space="preserve"> je vyžadované plnenie podmienok zeleného verejného obstarávania</w:t>
            </w:r>
            <w:r w:rsidR="00D677A9" w:rsidRPr="0010266E">
              <w:t xml:space="preserve"> (ďalej len „zelené/zeleného VO“)  pri produktových skupinách, pre ktoré vláda SR schválila národné metodiky pre uplatňovanie zeleného VO</w:t>
            </w:r>
            <w:r w:rsidR="00F06044" w:rsidRPr="0010266E">
              <w:t xml:space="preserve">, a to </w:t>
            </w:r>
            <w:r w:rsidR="00F06044" w:rsidRPr="0010266E">
              <w:rPr>
                <w:rFonts w:cstheme="minorHAnsi"/>
                <w:b/>
              </w:rPr>
              <w:t xml:space="preserve">nákup a modernizácia výpočtovej techniky </w:t>
            </w:r>
            <w:r w:rsidR="00F06044" w:rsidRPr="0010266E">
              <w:rPr>
                <w:rFonts w:cstheme="minorHAnsi"/>
              </w:rPr>
              <w:t>(PC, monitory a pod.),</w:t>
            </w:r>
            <w:r w:rsidR="00F06044" w:rsidRPr="0010266E">
              <w:rPr>
                <w:rFonts w:cstheme="minorHAnsi"/>
                <w:b/>
              </w:rPr>
              <w:t xml:space="preserve"> nákup zobrazovacích zariadení, spotrebného materiálu, </w:t>
            </w:r>
            <w:r w:rsidR="00F06044" w:rsidRPr="0010266E">
              <w:rPr>
                <w:rFonts w:cstheme="minorHAnsi"/>
                <w:b/>
              </w:rPr>
              <w:lastRenderedPageBreak/>
              <w:t xml:space="preserve">tlačiarenských </w:t>
            </w:r>
            <w:r w:rsidR="00637D77" w:rsidRPr="0010266E">
              <w:rPr>
                <w:rFonts w:cstheme="minorHAnsi"/>
                <w:b/>
              </w:rPr>
              <w:t xml:space="preserve">a upratovacích </w:t>
            </w:r>
            <w:r w:rsidR="00F06044" w:rsidRPr="0010266E">
              <w:rPr>
                <w:rFonts w:cstheme="minorHAnsi"/>
                <w:b/>
              </w:rPr>
              <w:t>služieb a dopravných prostriedkov</w:t>
            </w:r>
            <w:r w:rsidR="00F06044" w:rsidRPr="0010266E">
              <w:rPr>
                <w:rFonts w:cstheme="minorHAnsi"/>
              </w:rPr>
              <w:t>, pričom</w:t>
            </w:r>
            <w:r w:rsidR="00F06044" w:rsidRPr="0010266E">
              <w:t xml:space="preserve"> musia byť splnené nasledovné podmienky DNSH:</w:t>
            </w:r>
          </w:p>
          <w:p w14:paraId="750F9AA8" w14:textId="77777777" w:rsidR="00F06044" w:rsidRPr="007E0F55" w:rsidRDefault="00F06044" w:rsidP="00F06044">
            <w:pPr>
              <w:pStyle w:val="Odsekzoznamu"/>
              <w:numPr>
                <w:ilvl w:val="0"/>
                <w:numId w:val="10"/>
              </w:numPr>
              <w:spacing w:after="120"/>
              <w:ind w:left="172" w:hanging="142"/>
              <w:jc w:val="both"/>
            </w:pPr>
            <w:r w:rsidRPr="00E33ED8">
              <w:t>Nainštalovaný bude IKT hardvér, ktorý nahradí pôvodnú technológiu, pričom bude energ</w:t>
            </w:r>
            <w:r w:rsidRPr="007E0F55">
              <w:t>eticky efektívnejší ako pôvodný, resp. pri rovnakej spotrebe elektriny bude dosahovať vyšší výpočtový výkon. Pri investíciách sa bude postupovať podľa odporúčaní pre danú skupinu produktov tak, ako ich definuje EÚ a Slovenská republika.</w:t>
            </w:r>
          </w:p>
          <w:p w14:paraId="72AD23BA" w14:textId="77777777" w:rsidR="00F06044" w:rsidRPr="007E0F55" w:rsidRDefault="00F06044" w:rsidP="00F06044">
            <w:pPr>
              <w:pStyle w:val="Odsekzoznamu"/>
              <w:numPr>
                <w:ilvl w:val="0"/>
                <w:numId w:val="10"/>
              </w:numPr>
              <w:spacing w:after="120"/>
              <w:ind w:left="172" w:hanging="142"/>
              <w:jc w:val="both"/>
            </w:pPr>
            <w:r w:rsidRPr="007E0F55">
              <w:t>Vplyvy, ktoré sú súčasťou výroby hardvéru a poskytovania digitálnych služieb a vplyvy po skončení životnosti zariadení/hardvéru, sa budú riešiť prostredníctvom prísneho uplatňovania environmentálnych kritérií pre zelené VO.</w:t>
            </w:r>
          </w:p>
          <w:p w14:paraId="124AB07E" w14:textId="7AD294C1" w:rsidR="00D677A9" w:rsidRPr="007E0F55" w:rsidRDefault="00D677A9" w:rsidP="00C51635">
            <w:pPr>
              <w:spacing w:after="120"/>
              <w:jc w:val="both"/>
            </w:pPr>
            <w:r w:rsidRPr="007E0F55">
              <w:t>Pri obstarávaní je potrebné postupovať podľa odporúčaní pre danú skupinu produktov tak, ako ich definuje EÚ a Slovenská republika.</w:t>
            </w:r>
          </w:p>
          <w:p w14:paraId="22C2175D" w14:textId="163ADD07" w:rsidR="000D55F2" w:rsidRPr="0010266E" w:rsidRDefault="000D55F2" w:rsidP="00C51635">
            <w:pPr>
              <w:spacing w:after="120"/>
              <w:jc w:val="both"/>
            </w:pPr>
            <w:r w:rsidRPr="007E0F55">
              <w:t>Metodiky pre produktové skupiny sú dostupné na</w:t>
            </w:r>
            <w:r w:rsidRPr="007E0F55">
              <w:rPr>
                <w:rFonts w:cstheme="minorHAnsi"/>
              </w:rPr>
              <w:t xml:space="preserve"> webovom sídle Slovenskej agentúry životného prostredia v časti </w:t>
            </w:r>
            <w:hyperlink r:id="rId12" w:history="1">
              <w:r w:rsidRPr="0010266E">
                <w:rPr>
                  <w:rStyle w:val="Hypertextovprepojenie"/>
                  <w:rFonts w:cstheme="minorHAnsi"/>
                </w:rPr>
                <w:t xml:space="preserve">Životné prostredie/Environmentálne manažérstvo/Propagačné materiály – dobrovoľné nástroje environmentálnej politiky/Metodiky pre uplatnenie zeleného </w:t>
              </w:r>
              <w:r w:rsidRPr="0010266E">
                <w:rPr>
                  <w:rStyle w:val="Hypertextovprepojenie"/>
                  <w:rFonts w:cstheme="minorHAnsi"/>
                </w:rPr>
                <w:lastRenderedPageBreak/>
                <w:t>verejného obstarávania</w:t>
              </w:r>
            </w:hyperlink>
            <w:r w:rsidRPr="0010266E">
              <w:rPr>
                <w:rStyle w:val="Hypertextovprepojenie"/>
                <w:rFonts w:cstheme="minorHAnsi"/>
              </w:rPr>
              <w:t xml:space="preserve">, </w:t>
            </w:r>
            <w:r w:rsidRPr="0010266E">
              <w:t xml:space="preserve"> resp. Úradu pre verejné obstarávanie </w:t>
            </w:r>
            <w:hyperlink r:id="rId13" w:history="1">
              <w:r w:rsidRPr="0010266E">
                <w:rPr>
                  <w:rStyle w:val="Hypertextovprepojenie"/>
                  <w:rFonts w:cstheme="minorHAnsi"/>
                </w:rPr>
                <w:t>www.uvo.gov.sk/metodika-vzdelavanie/tematicke-materialy/spolocensky-zodpovedne-verejne-obstaravanie</w:t>
              </w:r>
            </w:hyperlink>
            <w:r w:rsidRPr="0010266E">
              <w:t>.</w:t>
            </w:r>
          </w:p>
          <w:p w14:paraId="1B81BF86" w14:textId="7FA4942C" w:rsidR="009A2EBB" w:rsidRPr="00636E86" w:rsidRDefault="009A2EBB" w:rsidP="00A0008B">
            <w:pPr>
              <w:pStyle w:val="Default"/>
              <w:jc w:val="both"/>
            </w:pPr>
            <w:r w:rsidRPr="0010266E">
              <w:rPr>
                <w:sz w:val="22"/>
                <w:szCs w:val="22"/>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14" w:history="1">
              <w:r w:rsidRPr="0010266E">
                <w:rPr>
                  <w:rStyle w:val="Hypertextovprepojenie"/>
                  <w:sz w:val="22"/>
                  <w:szCs w:val="22"/>
                </w:rPr>
                <w:t>green-business.ec.europa.eu/green-public-procurement/gpp-criteria-and-requirements_en</w:t>
              </w:r>
            </w:hyperlink>
            <w:r w:rsidR="00631BC9" w:rsidRPr="0010266E">
              <w:rPr>
                <w:rStyle w:val="Hypertextovprepojenie"/>
                <w:sz w:val="22"/>
                <w:szCs w:val="22"/>
              </w:rPr>
              <w:t xml:space="preserve">.  </w:t>
            </w:r>
            <w:r w:rsidRPr="0010266E">
              <w:rPr>
                <w:sz w:val="22"/>
                <w:szCs w:val="22"/>
              </w:rPr>
              <w:t xml:space="preserve"> </w:t>
            </w:r>
          </w:p>
        </w:tc>
        <w:tc>
          <w:tcPr>
            <w:tcW w:w="4678" w:type="dxa"/>
          </w:tcPr>
          <w:p w14:paraId="004F76F4" w14:textId="0F09D8EE" w:rsidR="00D677A9" w:rsidRDefault="00D677A9" w:rsidP="00D677A9">
            <w:pPr>
              <w:tabs>
                <w:tab w:val="left" w:pos="3215"/>
              </w:tabs>
              <w:suppressAutoHyphens/>
              <w:spacing w:after="120"/>
              <w:jc w:val="both"/>
              <w:rPr>
                <w:ins w:id="117" w:author="Autor"/>
                <w:rFonts w:cstheme="minorHAnsi"/>
              </w:rPr>
            </w:pPr>
            <w:r w:rsidRPr="00C72682">
              <w:rPr>
                <w:rFonts w:cstheme="minorHAnsi"/>
              </w:rPr>
              <w:lastRenderedPageBreak/>
              <w:t>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realizáciu projektu, ako aj pri zmenách týchto zákaziek.</w:t>
            </w:r>
          </w:p>
          <w:p w14:paraId="63253C7B" w14:textId="77777777" w:rsidR="00167087" w:rsidRDefault="00167087" w:rsidP="00167087">
            <w:pPr>
              <w:spacing w:after="120"/>
              <w:jc w:val="both"/>
              <w:rPr>
                <w:ins w:id="118" w:author="Autor"/>
                <w:color w:val="1F497D"/>
              </w:rPr>
            </w:pPr>
            <w:ins w:id="119" w:author="Autor">
              <w:r w:rsidRPr="00046427">
                <w:rPr>
                  <w:b/>
                  <w:color w:val="1F497D"/>
                </w:rPr>
                <w:lastRenderedPageBreak/>
                <w:t>Upozornenie</w:t>
              </w:r>
              <w:r>
                <w:rPr>
                  <w:color w:val="1F497D"/>
                </w:rPr>
                <w:t xml:space="preserve">: V rámci </w:t>
              </w:r>
              <w:r>
                <w:rPr>
                  <w:b/>
                  <w:bCs/>
                  <w:color w:val="1F497D"/>
                </w:rPr>
                <w:t>verejných obstarávaní</w:t>
              </w:r>
              <w:r>
                <w:rPr>
                  <w:rStyle w:val="Odkaznapoznmkupodiarou"/>
                  <w:b/>
                  <w:bCs/>
                  <w:color w:val="1F497D"/>
                </w:rPr>
                <w:footnoteReference w:id="28"/>
              </w:r>
              <w:r>
                <w:rPr>
                  <w:b/>
                  <w:bCs/>
                  <w:color w:val="1F497D"/>
                </w:rPr>
                <w:t>/obstarávaní</w:t>
              </w:r>
              <w:r>
                <w:rPr>
                  <w:rStyle w:val="Odkaznapoznmkupodiarou"/>
                  <w:b/>
                  <w:bCs/>
                  <w:color w:val="1F497D"/>
                </w:rPr>
                <w:footnoteReference w:id="29"/>
              </w:r>
              <w:r>
                <w:rPr>
                  <w:color w:val="1F497D"/>
                </w:rPr>
                <w:t xml:space="preserve"> (VO/O), kde pre daný predmet zákazky </w:t>
              </w:r>
              <w:r w:rsidRPr="00052643">
                <w:rPr>
                  <w:color w:val="1F497D"/>
                </w:rPr>
                <w:t>alebo jej časti</w:t>
              </w:r>
              <w:r>
                <w:rPr>
                  <w:rStyle w:val="Odkaznapoznmkupodiarou"/>
                  <w:color w:val="1F497D"/>
                </w:rPr>
                <w:footnoteReference w:id="30"/>
              </w:r>
              <w:r w:rsidRPr="00052643">
                <w:rPr>
                  <w:color w:val="1F497D"/>
                </w:rPr>
                <w:t xml:space="preserve"> je</w:t>
              </w:r>
              <w:r>
                <w:rPr>
                  <w:color w:val="1F497D"/>
                </w:rPr>
                <w:t xml:space="preserve"> zadefinovaný CPV kód</w:t>
              </w:r>
              <w:r>
                <w:rPr>
                  <w:rStyle w:val="Odkaznapoznmkupodiarou"/>
                  <w:color w:val="1F497D"/>
                </w:rPr>
                <w:footnoteReference w:id="31"/>
              </w:r>
              <w:r>
                <w:rPr>
                  <w:color w:val="1F497D"/>
                </w:rPr>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w:t>
              </w:r>
              <w:r w:rsidRPr="00052643">
                <w:rPr>
                  <w:color w:val="1F497D"/>
                </w:rPr>
                <w:t>alebo je</w:t>
              </w:r>
              <w:r w:rsidRPr="00EE463D">
                <w:rPr>
                  <w:color w:val="1F497D"/>
                </w:rPr>
                <w:t>j časti</w:t>
              </w:r>
              <w:r w:rsidRPr="005A4C96">
                <w:rPr>
                  <w:color w:val="1F497D"/>
                </w:rPr>
                <w:t>.</w:t>
              </w:r>
              <w:r>
                <w:rPr>
                  <w:color w:val="1F497D"/>
                </w:rPr>
                <w:t xml:space="preserve"> </w:t>
              </w:r>
            </w:ins>
          </w:p>
          <w:p w14:paraId="07D3CB27" w14:textId="268E260F" w:rsidR="00167087" w:rsidRPr="00C72682" w:rsidRDefault="00167087" w:rsidP="00167087">
            <w:pPr>
              <w:tabs>
                <w:tab w:val="left" w:pos="3215"/>
              </w:tabs>
              <w:suppressAutoHyphens/>
              <w:spacing w:after="120"/>
              <w:jc w:val="both"/>
              <w:rPr>
                <w:rFonts w:cstheme="minorHAnsi"/>
              </w:rPr>
            </w:pPr>
            <w:ins w:id="128" w:author="Autor">
              <w:r w:rsidRPr="008E79BE">
                <w:rPr>
                  <w:color w:val="1F497D"/>
                </w:rPr>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w:t>
              </w:r>
              <w:r>
                <w:rPr>
                  <w:color w:val="1F497D"/>
                </w:rPr>
                <w:t>ch</w:t>
              </w:r>
              <w:r w:rsidRPr="008E79BE">
                <w:rPr>
                  <w:color w:val="1F497D"/>
                </w:rPr>
                <w:t xml:space="preserve"> sa požiadavka na uplatnenie environmentálneho hľadiska pri produktových skupinách, pre ktoré vláda schválila národné metodiky uplatňovania zeleného VO zohľadní v rámci niektorej z</w:t>
              </w:r>
              <w:r>
                <w:rPr>
                  <w:color w:val="1F497D"/>
                </w:rPr>
                <w:t> </w:t>
              </w:r>
              <w:r w:rsidRPr="008E79BE">
                <w:rPr>
                  <w:color w:val="1F497D"/>
                </w:rPr>
                <w:t xml:space="preserve">nasledovných možností: podmienky účasti, technické požiadavky pri opise predmetu zákazky, kritériá na vyhodnotenie ponúk, osobitné podmienky na plnenie zmluvy a to pri prieskume </w:t>
              </w:r>
              <w:r w:rsidRPr="008E79BE">
                <w:rPr>
                  <w:color w:val="1F497D"/>
                </w:rPr>
                <w:lastRenderedPageBreak/>
                <w:t>trhu, prípadne v</w:t>
              </w:r>
              <w:r>
                <w:rPr>
                  <w:color w:val="1F497D"/>
                </w:rPr>
                <w:t> </w:t>
              </w:r>
              <w:r w:rsidRPr="008E79BE">
                <w:rPr>
                  <w:color w:val="1F497D"/>
                </w:rPr>
                <w:t>konkrétnej objednávke alebo zmluve na dodanie tovarov a služieb uzavretej s dodávateľom týchto tovarov a služieb.</w:t>
              </w:r>
            </w:ins>
          </w:p>
          <w:p w14:paraId="5B9D380B" w14:textId="77777777" w:rsidR="00D677A9" w:rsidRPr="00632BF7" w:rsidRDefault="00D677A9" w:rsidP="00D677A9">
            <w:pPr>
              <w:jc w:val="both"/>
              <w:rPr>
                <w:rFonts w:cs="Calibri"/>
                <w:color w:val="000000" w:themeColor="text1"/>
              </w:rPr>
            </w:pPr>
          </w:p>
        </w:tc>
        <w:tc>
          <w:tcPr>
            <w:tcW w:w="3827" w:type="dxa"/>
          </w:tcPr>
          <w:p w14:paraId="03932D0F" w14:textId="77777777" w:rsidR="00D677A9" w:rsidRDefault="00D677A9" w:rsidP="00D677A9">
            <w:pPr>
              <w:jc w:val="both"/>
              <w:rPr>
                <w:rFonts w:cstheme="minorHAnsi"/>
              </w:rPr>
            </w:pPr>
            <w:r w:rsidRPr="00C72682">
              <w:rPr>
                <w:rFonts w:cstheme="minorHAnsi"/>
              </w:rPr>
              <w:lastRenderedPageBreak/>
              <w:t>Poskytovateľ overí splnenie tejto podmienky vo fáze účinnosti zmluvy o poskytnutí NFP prostredníctvom kontroly verejného obstarávania/</w:t>
            </w:r>
          </w:p>
          <w:p w14:paraId="397BD8F6" w14:textId="403457B1" w:rsidR="00D677A9" w:rsidRPr="00632BF7" w:rsidRDefault="00D677A9" w:rsidP="00D677A9">
            <w:pPr>
              <w:spacing w:after="120"/>
              <w:jc w:val="both"/>
              <w:rPr>
                <w:rFonts w:cstheme="minorHAnsi"/>
              </w:rPr>
            </w:pPr>
            <w:r w:rsidRPr="00C72682">
              <w:rPr>
                <w:rFonts w:cstheme="minorHAnsi"/>
              </w:rPr>
              <w:t>obstarávania.</w:t>
            </w:r>
          </w:p>
        </w:tc>
      </w:tr>
      <w:tr w:rsidR="00616FE6" w:rsidRPr="00B53816" w14:paraId="1E6CFFA9" w14:textId="77777777" w:rsidTr="00DA6189">
        <w:trPr>
          <w:jc w:val="center"/>
        </w:trPr>
        <w:tc>
          <w:tcPr>
            <w:tcW w:w="15446" w:type="dxa"/>
            <w:gridSpan w:val="5"/>
            <w:shd w:val="clear" w:color="auto" w:fill="D9D9D9" w:themeFill="background1" w:themeFillShade="D9"/>
          </w:tcPr>
          <w:p w14:paraId="5E55D8DA" w14:textId="77777777" w:rsidR="00616FE6" w:rsidRPr="00C72682" w:rsidRDefault="00616FE6" w:rsidP="00420C21">
            <w:pPr>
              <w:jc w:val="both"/>
              <w:rPr>
                <w:rFonts w:cstheme="minorHAnsi"/>
              </w:rPr>
            </w:pPr>
          </w:p>
        </w:tc>
      </w:tr>
      <w:tr w:rsidR="00271078" w:rsidRPr="00B53816" w14:paraId="32FC8909" w14:textId="77777777" w:rsidTr="00DA6189">
        <w:trPr>
          <w:jc w:val="center"/>
        </w:trPr>
        <w:tc>
          <w:tcPr>
            <w:tcW w:w="2547" w:type="dxa"/>
            <w:gridSpan w:val="2"/>
          </w:tcPr>
          <w:p w14:paraId="1FDBDF62" w14:textId="5962FB09" w:rsidR="00AD3708" w:rsidRPr="00281EDB" w:rsidRDefault="00AD3708" w:rsidP="00DA6189">
            <w:pPr>
              <w:ind w:right="-238"/>
              <w:rPr>
                <w:sz w:val="20"/>
                <w:szCs w:val="20"/>
              </w:rPr>
            </w:pPr>
            <w:r w:rsidRPr="00865985">
              <w:rPr>
                <w:sz w:val="20"/>
                <w:szCs w:val="20"/>
              </w:rPr>
              <w:t>PSK-MH-001-202</w:t>
            </w:r>
            <w:r w:rsidR="00A16885">
              <w:rPr>
                <w:sz w:val="20"/>
                <w:szCs w:val="20"/>
              </w:rPr>
              <w:t>5</w:t>
            </w:r>
            <w:r w:rsidRPr="00865985">
              <w:rPr>
                <w:sz w:val="20"/>
                <w:szCs w:val="20"/>
              </w:rPr>
              <w:t>-FAA-EFRR</w:t>
            </w:r>
          </w:p>
        </w:tc>
        <w:tc>
          <w:tcPr>
            <w:tcW w:w="4394" w:type="dxa"/>
          </w:tcPr>
          <w:p w14:paraId="6BC4C88B" w14:textId="77777777" w:rsidR="00AD3708" w:rsidRPr="00A3032C" w:rsidRDefault="00AD3708" w:rsidP="00AD3708">
            <w:pPr>
              <w:spacing w:before="60" w:after="60"/>
              <w:jc w:val="both"/>
              <w:rPr>
                <w:rFonts w:cstheme="minorHAnsi"/>
                <w:lang w:eastAsia="cs-CZ"/>
              </w:rPr>
            </w:pPr>
            <w:r w:rsidRPr="001104B1">
              <w:rPr>
                <w:rFonts w:cstheme="minorHAnsi"/>
                <w:b/>
                <w:lang w:eastAsia="cs-CZ"/>
              </w:rPr>
              <w:t>Projekt musí predstavovať technologicky a ekonomicky uskutočniteľné nízko uhlíkové alternatívy prispievajúce k zmierneniu zmeny klímy</w:t>
            </w:r>
            <w:r w:rsidRPr="00A3032C">
              <w:rPr>
                <w:rFonts w:cstheme="minorHAnsi"/>
                <w:lang w:eastAsia="cs-CZ"/>
              </w:rPr>
              <w:t xml:space="preserve"> a ktoré podporujú prechod na klimaticky neutrálne hospodárstvo v zmysle článku 10 ods. 1 a 2 nariadenia o taxonómii.</w:t>
            </w:r>
          </w:p>
          <w:p w14:paraId="51157776" w14:textId="5ACB5BCF" w:rsidR="00AD3708" w:rsidRPr="00602214" w:rsidRDefault="00AD3708" w:rsidP="00AD3708">
            <w:pPr>
              <w:suppressAutoHyphens/>
              <w:spacing w:before="60"/>
              <w:jc w:val="both"/>
              <w:rPr>
                <w:rFonts w:cstheme="minorHAnsi"/>
              </w:rPr>
            </w:pPr>
            <w:r w:rsidRPr="00A3032C">
              <w:rPr>
                <w:rFonts w:cstheme="minorHAnsi"/>
              </w:rPr>
              <w:t xml:space="preserve">Prijímateľ je povinný </w:t>
            </w:r>
            <w:r w:rsidRPr="00A3032C">
              <w:rPr>
                <w:rFonts w:cstheme="minorHAnsi"/>
                <w:b/>
              </w:rPr>
              <w:t>zabezpečiť súlad s najlepšími dostupnými technikami BAT</w:t>
            </w:r>
            <w:r w:rsidRPr="00A3032C">
              <w:rPr>
                <w:rFonts w:cstheme="minorHAnsi"/>
              </w:rPr>
              <w:t xml:space="preserve"> vymedzenými v článku 3 ods. 10 smernice Európskeho parlamentu a Rady 2010/75/EÚ z 24. novembra 2010 o priemyselných emisiách (integrovaná prevencia a kontrola znečisťovania životného prostredia) v platnom znení (ďalej len „smernica IED“) a v § 2 písm. n) </w:t>
            </w:r>
            <w:r w:rsidRPr="00A3032C">
              <w:rPr>
                <w:rFonts w:cstheme="minorHAnsi"/>
              </w:rPr>
              <w:lastRenderedPageBreak/>
              <w:t xml:space="preserve">zákona č. 39/2013 Z. z. o integrovanej prevencii a kontrole znečisťovania životného prostredia a o zmene a doplnení niektorých zákonov v znení neskorších predpisov, ak projekt spadá pod priemyselné odvetvie, pre ktoré boli vydané referenčné dokumenty o BAT (BREF) a zároveň predmet projektu spadá pod činnosti uvedené v Prílohe 1 smernice IED. Žiadateľ by mal využiť Register informácií o najlepších dostupných technikách, resp. </w:t>
            </w:r>
            <w:hyperlink r:id="rId15" w:history="1">
              <w:r w:rsidRPr="00A3032C">
                <w:rPr>
                  <w:rFonts w:cstheme="minorHAnsi"/>
                </w:rPr>
                <w:t>Databázu BREF a REF</w:t>
              </w:r>
            </w:hyperlink>
            <w:r w:rsidRPr="00A3032C">
              <w:rPr>
                <w:rFonts w:cstheme="minorHAnsi"/>
              </w:rPr>
              <w:t>.</w:t>
            </w:r>
          </w:p>
        </w:tc>
        <w:tc>
          <w:tcPr>
            <w:tcW w:w="4678" w:type="dxa"/>
          </w:tcPr>
          <w:p w14:paraId="43E5EE18" w14:textId="7BA00638" w:rsidR="00AD3708" w:rsidRDefault="00AD3708" w:rsidP="00AD3708">
            <w:pPr>
              <w:spacing w:after="120"/>
              <w:jc w:val="both"/>
              <w:rPr>
                <w:rFonts w:cstheme="minorHAnsi"/>
              </w:rPr>
            </w:pPr>
            <w:r w:rsidRPr="00D97D57">
              <w:rPr>
                <w:rFonts w:cstheme="minorHAnsi"/>
              </w:rPr>
              <w:lastRenderedPageBreak/>
              <w:t>Prijímateľ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66EBF7FE" w14:textId="534312FD" w:rsidR="00AD3708" w:rsidRDefault="00AD3708" w:rsidP="00AD3708">
            <w:pPr>
              <w:pStyle w:val="Odsekzoznamu"/>
              <w:numPr>
                <w:ilvl w:val="3"/>
                <w:numId w:val="3"/>
              </w:numPr>
              <w:suppressAutoHyphens/>
              <w:spacing w:after="120"/>
              <w:ind w:left="318" w:hanging="284"/>
              <w:contextualSpacing w:val="0"/>
              <w:jc w:val="both"/>
              <w:rPr>
                <w:rFonts w:cstheme="minorHAnsi"/>
              </w:rPr>
            </w:pPr>
            <w:r w:rsidRPr="00C92925">
              <w:rPr>
                <w:rFonts w:cstheme="minorHAnsi"/>
              </w:rPr>
              <w:t>podkladov k verejnému obstarávaniu/ obstarávaniu</w:t>
            </w:r>
            <w:r>
              <w:rPr>
                <w:rFonts w:cstheme="minorHAnsi"/>
              </w:rPr>
              <w:t xml:space="preserve"> (ak relevantné),</w:t>
            </w:r>
          </w:p>
          <w:p w14:paraId="0595ACFC" w14:textId="77777777" w:rsidR="00AD3708" w:rsidRDefault="00AD3708" w:rsidP="00AD3708">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5A19EDA0" w14:textId="77777777" w:rsidR="00AD3708" w:rsidRPr="003B1CCB"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lastRenderedPageBreak/>
              <w:t>dokument, resp. popis ako predmetný projekt napĺňa súlad s najlepšími dostupnými technikami BAT (ak relevantné),</w:t>
            </w:r>
          </w:p>
          <w:p w14:paraId="2FBE082A"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procesu posudzovania vplyvov navrhovanej činnosti, ktorá je predmetom realizácie projektu, podľa zákona o posudzovaní vplyvov</w:t>
            </w:r>
            <w:r w:rsidRPr="001B4767">
              <w:rPr>
                <w:vertAlign w:val="superscript"/>
              </w:rPr>
              <w:footnoteReference w:id="32"/>
            </w:r>
            <w:r w:rsidRPr="001B4767">
              <w:rPr>
                <w:rFonts w:cstheme="minorHAnsi"/>
                <w:vertAlign w:val="superscript"/>
              </w:rPr>
              <w:t xml:space="preserve"> </w:t>
            </w:r>
            <w:r w:rsidRPr="001B4767">
              <w:rPr>
                <w:rFonts w:cstheme="minorHAnsi"/>
              </w:rPr>
              <w:t>(ak relevantné),</w:t>
            </w:r>
          </w:p>
          <w:p w14:paraId="284C0275"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33"/>
            </w:r>
            <w:r w:rsidRPr="001B4767">
              <w:rPr>
                <w:rFonts w:cstheme="minorHAnsi"/>
              </w:rPr>
              <w:t xml:space="preserve"> (ak relevantné).</w:t>
            </w:r>
          </w:p>
          <w:p w14:paraId="3F94C0EF" w14:textId="77777777" w:rsidR="00AD3708" w:rsidRPr="00C72682" w:rsidRDefault="00AD3708" w:rsidP="00AD3708">
            <w:pPr>
              <w:tabs>
                <w:tab w:val="left" w:pos="3215"/>
              </w:tabs>
              <w:suppressAutoHyphens/>
              <w:spacing w:after="120"/>
              <w:jc w:val="both"/>
              <w:rPr>
                <w:rFonts w:cstheme="minorHAnsi"/>
              </w:rPr>
            </w:pPr>
          </w:p>
        </w:tc>
        <w:tc>
          <w:tcPr>
            <w:tcW w:w="3827" w:type="dxa"/>
          </w:tcPr>
          <w:p w14:paraId="2D2B884C" w14:textId="77777777" w:rsidR="00AD3708" w:rsidRDefault="00AD3708" w:rsidP="00AD3708">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7A1898B5" w14:textId="4F3C491A" w:rsidR="00AD3708" w:rsidRDefault="00AD3708" w:rsidP="00AD3708">
            <w:pPr>
              <w:pStyle w:val="Odsekzoznamu"/>
              <w:numPr>
                <w:ilvl w:val="0"/>
                <w:numId w:val="29"/>
              </w:numPr>
              <w:suppressAutoHyphens/>
              <w:spacing w:after="120"/>
              <w:ind w:left="317" w:hanging="317"/>
              <w:jc w:val="both"/>
              <w:rPr>
                <w:rFonts w:cstheme="minorHAnsi"/>
              </w:rPr>
            </w:pPr>
            <w:r w:rsidRPr="00C92925">
              <w:rPr>
                <w:rFonts w:cstheme="minorHAnsi"/>
              </w:rPr>
              <w:t>podkladov k verejnému obstarávaniu/ obstarávaniu</w:t>
            </w:r>
            <w:r>
              <w:rPr>
                <w:rFonts w:cstheme="minorHAnsi"/>
              </w:rPr>
              <w:t xml:space="preserve"> (ak relevantné)</w:t>
            </w:r>
          </w:p>
          <w:p w14:paraId="1CA75470" w14:textId="77777777" w:rsidR="00AD3708"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t>čestného vyhlásenia prijímateľa, že v rámci predmetného projektu neobstarával technológie, ktoré spadajú pod priemyselné odvetvie, pre ktoré boli vydané referenčné dokumenty o BAT (BREF) (ak relevantné),</w:t>
            </w:r>
          </w:p>
          <w:p w14:paraId="5A5F09C1" w14:textId="77777777" w:rsidR="00AD3708" w:rsidRPr="003B1CCB"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lastRenderedPageBreak/>
              <w:t>dokumentu, resp. popisu ako predmetný projekt napĺňa súlad s najlepšími dostupnými technikami BAT (ak relevantné),</w:t>
            </w:r>
          </w:p>
          <w:p w14:paraId="0B060C61" w14:textId="77777777" w:rsidR="00AD3708" w:rsidRPr="00D97D57" w:rsidRDefault="00AD3708" w:rsidP="00AD3708">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0215A1DC" w14:textId="77777777" w:rsidR="00AD3708"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8BA6D36" w14:textId="12EF2661" w:rsidR="00AD3708" w:rsidRPr="00C72682" w:rsidRDefault="00AD3708" w:rsidP="00AD3708">
            <w:pPr>
              <w:jc w:val="both"/>
              <w:rPr>
                <w:rFonts w:cstheme="minorHAnsi"/>
              </w:rPr>
            </w:pP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271078" w:rsidRPr="00B53816" w14:paraId="7AF55787" w14:textId="77777777" w:rsidTr="00DA6189">
        <w:trPr>
          <w:jc w:val="center"/>
        </w:trPr>
        <w:tc>
          <w:tcPr>
            <w:tcW w:w="2547" w:type="dxa"/>
            <w:gridSpan w:val="2"/>
          </w:tcPr>
          <w:p w14:paraId="3B00DC82" w14:textId="56CD5870" w:rsidR="00AD3708" w:rsidRPr="00865985" w:rsidRDefault="00AD3708" w:rsidP="00A16885">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7DE2C5BA" w14:textId="77777777" w:rsidR="00AD3708" w:rsidRPr="00A3032C" w:rsidRDefault="00AD3708" w:rsidP="00AD3708">
            <w:pPr>
              <w:spacing w:after="120"/>
              <w:jc w:val="both"/>
              <w:rPr>
                <w:rFonts w:cstheme="minorHAnsi"/>
              </w:rPr>
            </w:pPr>
            <w:r w:rsidRPr="00A3032C">
              <w:rPr>
                <w:rFonts w:cstheme="minorHAnsi"/>
                <w:b/>
                <w:lang w:eastAsia="cs-CZ"/>
              </w:rPr>
              <w:t>V prípade oprávnených výdavkov - dlhodobý hmotný majetok, zásoby a služby je vyžadované plnenie podmienok zeleného verejného obstarávania</w:t>
            </w:r>
            <w:r w:rsidRPr="00A3032C">
              <w:rPr>
                <w:rFonts w:cstheme="minorHAnsi"/>
                <w:lang w:eastAsia="cs-CZ"/>
              </w:rPr>
              <w:t xml:space="preserve"> </w:t>
            </w:r>
            <w:r w:rsidRPr="00A3032C">
              <w:rPr>
                <w:rFonts w:cstheme="minorHAnsi"/>
              </w:rPr>
              <w:t xml:space="preserve">(ďalej len „zelené/zeleného VO“)  pri produktových skupinách, pre ktoré vláda SR schválila národné metodiky pre uplatňovanie zeleného VO, a to </w:t>
            </w:r>
            <w:r w:rsidRPr="00A3032C">
              <w:rPr>
                <w:rFonts w:cstheme="minorHAnsi"/>
                <w:b/>
              </w:rPr>
              <w:lastRenderedPageBreak/>
              <w:t xml:space="preserve">nákup a modernizácia výpočtovej techniky </w:t>
            </w:r>
            <w:r w:rsidRPr="00A3032C">
              <w:rPr>
                <w:rFonts w:cstheme="minorHAnsi"/>
              </w:rPr>
              <w:t>(PC, monitory a pod.),</w:t>
            </w:r>
            <w:r w:rsidRPr="00A3032C">
              <w:rPr>
                <w:rFonts w:cstheme="minorHAnsi"/>
                <w:b/>
              </w:rPr>
              <w:t xml:space="preserve"> nákup zobrazovacích zariadení, spotrebného materiálu, tlačiarenských a upratovacích služieb a dopravných prostriedkov</w:t>
            </w:r>
            <w:r w:rsidRPr="00A3032C">
              <w:rPr>
                <w:rFonts w:cstheme="minorHAnsi"/>
              </w:rPr>
              <w:t>, pričom musia byť splnené nasledovné podmienky DNSH:</w:t>
            </w:r>
          </w:p>
          <w:p w14:paraId="7FC87172" w14:textId="77777777" w:rsidR="00AD3708" w:rsidRPr="00A3032C" w:rsidRDefault="00AD3708" w:rsidP="00AD3708">
            <w:pPr>
              <w:pStyle w:val="Odsekzoznamu"/>
              <w:numPr>
                <w:ilvl w:val="0"/>
                <w:numId w:val="10"/>
              </w:numPr>
              <w:spacing w:after="120"/>
              <w:ind w:left="306" w:hanging="284"/>
              <w:jc w:val="both"/>
              <w:rPr>
                <w:rFonts w:cstheme="minorHAnsi"/>
              </w:rPr>
            </w:pPr>
            <w:r w:rsidRPr="00A3032C">
              <w:rPr>
                <w:rFonts w:cstheme="minorHAnsi"/>
              </w:rP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47B50C70" w14:textId="77777777" w:rsidR="00AD3708" w:rsidRPr="00A3032C" w:rsidRDefault="00AD3708" w:rsidP="00AD3708">
            <w:pPr>
              <w:pStyle w:val="Odsekzoznamu"/>
              <w:numPr>
                <w:ilvl w:val="0"/>
                <w:numId w:val="10"/>
              </w:numPr>
              <w:spacing w:after="120"/>
              <w:ind w:left="306" w:hanging="284"/>
              <w:jc w:val="both"/>
              <w:rPr>
                <w:rFonts w:cstheme="minorHAnsi"/>
              </w:rPr>
            </w:pPr>
            <w:r w:rsidRPr="00A3032C">
              <w:rPr>
                <w:rFonts w:cstheme="minorHAnsi"/>
              </w:rPr>
              <w:t>Vplyvy, ktoré sú súčasťou výroby hardvéru a poskytovania digitálnych služieb a vplyvy po skončení životnosti zariadení/hardvéru, sa budú riešiť prostredníctvom prísneho uplatňovania environmentálnych kritérií pre zelené VO.</w:t>
            </w:r>
          </w:p>
          <w:p w14:paraId="07AAFF6E" w14:textId="77777777" w:rsidR="00AD3708" w:rsidRPr="00A3032C" w:rsidRDefault="00AD3708" w:rsidP="00AD3708">
            <w:pPr>
              <w:spacing w:after="120"/>
              <w:jc w:val="both"/>
              <w:rPr>
                <w:rFonts w:cstheme="minorHAnsi"/>
              </w:rPr>
            </w:pPr>
            <w:r w:rsidRPr="00A3032C">
              <w:rPr>
                <w:rFonts w:cstheme="minorHAnsi"/>
              </w:rPr>
              <w:t>Pri obstarávaní je potrebné postupovať podľa odporúčaní pre danú skupinu produktov tak, ako ich definuje EÚ a Slovenská republika.</w:t>
            </w:r>
          </w:p>
          <w:p w14:paraId="4615D12A" w14:textId="77777777" w:rsidR="00AD3708" w:rsidRPr="00A3032C" w:rsidRDefault="00AD3708" w:rsidP="00AD3708">
            <w:pPr>
              <w:jc w:val="both"/>
              <w:rPr>
                <w:rFonts w:cstheme="minorHAnsi"/>
              </w:rPr>
            </w:pPr>
            <w:r w:rsidRPr="00A3032C">
              <w:rPr>
                <w:rFonts w:cstheme="minorHAnsi"/>
              </w:rPr>
              <w:t xml:space="preserve">Metodiky pre produktové skupiny sú dostupné na webovom sídle Slovenskej agentúry </w:t>
            </w:r>
            <w:r w:rsidRPr="00A3032C">
              <w:rPr>
                <w:rFonts w:cstheme="minorHAnsi"/>
              </w:rPr>
              <w:lastRenderedPageBreak/>
              <w:t xml:space="preserve">životného prostredia v časti </w:t>
            </w:r>
            <w:hyperlink r:id="rId16" w:history="1">
              <w:r w:rsidRPr="00A3032C">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Pr="00A3032C">
              <w:rPr>
                <w:rStyle w:val="Hypertextovprepojenie"/>
                <w:rFonts w:cstheme="minorHAnsi"/>
              </w:rPr>
              <w:t xml:space="preserve">, </w:t>
            </w:r>
            <w:r w:rsidRPr="00A3032C">
              <w:rPr>
                <w:rFonts w:cstheme="minorHAnsi"/>
              </w:rPr>
              <w:t xml:space="preserve"> resp. Úradu pre verejné obstarávanie </w:t>
            </w:r>
            <w:hyperlink r:id="rId17" w:history="1">
              <w:r w:rsidRPr="00A3032C">
                <w:rPr>
                  <w:rStyle w:val="Hypertextovprepojenie"/>
                  <w:rFonts w:cstheme="minorHAnsi"/>
                </w:rPr>
                <w:t>www.uvo.gov.sk/metodika-vzdelavanie/tematicke-materialy/spolocensky-zodpovedne-verejne-obstaravanie</w:t>
              </w:r>
            </w:hyperlink>
            <w:r w:rsidRPr="00A3032C">
              <w:rPr>
                <w:rFonts w:cstheme="minorHAnsi"/>
              </w:rPr>
              <w:t>.</w:t>
            </w:r>
          </w:p>
          <w:p w14:paraId="2B184676" w14:textId="77AFBDD4" w:rsidR="00AD3708" w:rsidRPr="001104B1" w:rsidRDefault="00AD3708" w:rsidP="00AD3708">
            <w:pPr>
              <w:jc w:val="both"/>
              <w:rPr>
                <w:rFonts w:cstheme="minorHAnsi"/>
              </w:rPr>
            </w:pPr>
            <w:r w:rsidRPr="00A3032C">
              <w:rPr>
                <w:rFonts w:cstheme="minorHAnsi"/>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18" w:history="1">
              <w:r w:rsidRPr="00A3032C">
                <w:rPr>
                  <w:rStyle w:val="Hypertextovprepojenie"/>
                  <w:rFonts w:cstheme="minorHAnsi"/>
                </w:rPr>
                <w:t>green-business.ec.europa.eu/green-public-procurement/gpp-criteria-and-requirements_en</w:t>
              </w:r>
            </w:hyperlink>
            <w:r w:rsidRPr="00A3032C">
              <w:rPr>
                <w:rStyle w:val="Hypertextovprepojenie"/>
                <w:rFonts w:cstheme="minorHAnsi"/>
              </w:rPr>
              <w:t>.</w:t>
            </w:r>
          </w:p>
        </w:tc>
        <w:tc>
          <w:tcPr>
            <w:tcW w:w="4678" w:type="dxa"/>
          </w:tcPr>
          <w:p w14:paraId="30243474" w14:textId="77777777" w:rsidR="00AD3708" w:rsidRPr="00C72682" w:rsidRDefault="00AD3708" w:rsidP="00AD3708">
            <w:pPr>
              <w:tabs>
                <w:tab w:val="left" w:pos="3215"/>
              </w:tabs>
              <w:suppressAutoHyphens/>
              <w:spacing w:after="120"/>
              <w:jc w:val="both"/>
              <w:rPr>
                <w:rFonts w:cstheme="minorHAnsi"/>
              </w:rPr>
            </w:pPr>
            <w:r w:rsidRPr="00C72682">
              <w:rPr>
                <w:rFonts w:cstheme="minorHAnsi"/>
              </w:rPr>
              <w:lastRenderedPageBreak/>
              <w:t xml:space="preserve">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w:t>
            </w:r>
            <w:r w:rsidRPr="00C72682">
              <w:rPr>
                <w:rFonts w:cstheme="minorHAnsi"/>
              </w:rPr>
              <w:lastRenderedPageBreak/>
              <w:t>realizáciu projektu, ako aj pri zmenách týchto zákaziek.</w:t>
            </w:r>
          </w:p>
          <w:p w14:paraId="0C84852B" w14:textId="77777777" w:rsidR="00167087" w:rsidRDefault="00167087" w:rsidP="00167087">
            <w:pPr>
              <w:spacing w:after="120"/>
              <w:jc w:val="both"/>
              <w:rPr>
                <w:ins w:id="129" w:author="Autor"/>
                <w:color w:val="1F497D"/>
              </w:rPr>
            </w:pPr>
            <w:ins w:id="130" w:author="Autor">
              <w:r w:rsidRPr="00046427">
                <w:rPr>
                  <w:b/>
                  <w:color w:val="1F497D"/>
                </w:rPr>
                <w:t>Upozornenie</w:t>
              </w:r>
              <w:r>
                <w:rPr>
                  <w:color w:val="1F497D"/>
                </w:rPr>
                <w:t xml:space="preserve">: V rámci </w:t>
              </w:r>
              <w:r>
                <w:rPr>
                  <w:b/>
                  <w:bCs/>
                  <w:color w:val="1F497D"/>
                </w:rPr>
                <w:t>verejných obstarávaní</w:t>
              </w:r>
              <w:r>
                <w:rPr>
                  <w:rStyle w:val="Odkaznapoznmkupodiarou"/>
                  <w:b/>
                  <w:bCs/>
                  <w:color w:val="1F497D"/>
                </w:rPr>
                <w:footnoteReference w:id="34"/>
              </w:r>
              <w:r>
                <w:rPr>
                  <w:b/>
                  <w:bCs/>
                  <w:color w:val="1F497D"/>
                </w:rPr>
                <w:t>/obstarávaní</w:t>
              </w:r>
              <w:r>
                <w:rPr>
                  <w:rStyle w:val="Odkaznapoznmkupodiarou"/>
                  <w:b/>
                  <w:bCs/>
                  <w:color w:val="1F497D"/>
                </w:rPr>
                <w:footnoteReference w:id="35"/>
              </w:r>
              <w:r>
                <w:rPr>
                  <w:color w:val="1F497D"/>
                </w:rPr>
                <w:t xml:space="preserve"> (VO/O), kde pre daný predmet zákazky </w:t>
              </w:r>
              <w:r w:rsidRPr="00052643">
                <w:rPr>
                  <w:color w:val="1F497D"/>
                </w:rPr>
                <w:t>alebo jej časti</w:t>
              </w:r>
              <w:r>
                <w:rPr>
                  <w:rStyle w:val="Odkaznapoznmkupodiarou"/>
                  <w:color w:val="1F497D"/>
                </w:rPr>
                <w:footnoteReference w:id="36"/>
              </w:r>
              <w:r w:rsidRPr="00052643">
                <w:rPr>
                  <w:color w:val="1F497D"/>
                </w:rPr>
                <w:t xml:space="preserve"> je</w:t>
              </w:r>
              <w:r>
                <w:rPr>
                  <w:color w:val="1F497D"/>
                </w:rPr>
                <w:t xml:space="preserve"> zadefinovaný CPV kód</w:t>
              </w:r>
              <w:r>
                <w:rPr>
                  <w:rStyle w:val="Odkaznapoznmkupodiarou"/>
                  <w:color w:val="1F497D"/>
                </w:rPr>
                <w:footnoteReference w:id="37"/>
              </w:r>
              <w:r>
                <w:rPr>
                  <w:color w:val="1F497D"/>
                </w:rPr>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w:t>
              </w:r>
              <w:r w:rsidRPr="00052643">
                <w:rPr>
                  <w:color w:val="1F497D"/>
                </w:rPr>
                <w:t>alebo je</w:t>
              </w:r>
              <w:r w:rsidRPr="00EE463D">
                <w:rPr>
                  <w:color w:val="1F497D"/>
                </w:rPr>
                <w:t>j časti</w:t>
              </w:r>
              <w:r w:rsidRPr="005A4C96">
                <w:rPr>
                  <w:color w:val="1F497D"/>
                </w:rPr>
                <w:t>.</w:t>
              </w:r>
              <w:r>
                <w:rPr>
                  <w:color w:val="1F497D"/>
                </w:rPr>
                <w:t xml:space="preserve"> </w:t>
              </w:r>
            </w:ins>
          </w:p>
          <w:p w14:paraId="5D53F189" w14:textId="52F58D79" w:rsidR="00AD3708" w:rsidRPr="00C72682" w:rsidRDefault="00167087" w:rsidP="00167087">
            <w:pPr>
              <w:tabs>
                <w:tab w:val="left" w:pos="3215"/>
              </w:tabs>
              <w:suppressAutoHyphens/>
              <w:spacing w:after="120"/>
              <w:jc w:val="both"/>
              <w:rPr>
                <w:rFonts w:cstheme="minorHAnsi"/>
              </w:rPr>
            </w:pPr>
            <w:ins w:id="139" w:author="Autor">
              <w:r w:rsidRPr="008E79BE">
                <w:rPr>
                  <w:color w:val="1F497D"/>
                </w:rPr>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w:t>
              </w:r>
              <w:r>
                <w:rPr>
                  <w:color w:val="1F497D"/>
                </w:rPr>
                <w:t>ch</w:t>
              </w:r>
              <w:r w:rsidRPr="008E79BE">
                <w:rPr>
                  <w:color w:val="1F497D"/>
                </w:rPr>
                <w:t xml:space="preserve"> sa požiadavka na uplatnenie environmentálneho hľadiska pri produktových skupinách, pre ktoré vláda schválila národné metodiky uplatňovania zeleného VO zohľadní v rámci niektorej z</w:t>
              </w:r>
              <w:r>
                <w:rPr>
                  <w:color w:val="1F497D"/>
                </w:rPr>
                <w:t> </w:t>
              </w:r>
              <w:r w:rsidRPr="008E79BE">
                <w:rPr>
                  <w:color w:val="1F497D"/>
                </w:rPr>
                <w:t xml:space="preserve">nasledovných možností: podmienky účasti, technické požiadavky pri opise predmetu zákazky, </w:t>
              </w:r>
              <w:r w:rsidRPr="008E79BE">
                <w:rPr>
                  <w:color w:val="1F497D"/>
                </w:rPr>
                <w:lastRenderedPageBreak/>
                <w:t>kritériá na vyhodnotenie ponúk, osobitné podmienky na plnenie zmluvy a to pri prieskume trhu, prípadne v</w:t>
              </w:r>
              <w:r>
                <w:rPr>
                  <w:color w:val="1F497D"/>
                </w:rPr>
                <w:t> </w:t>
              </w:r>
              <w:r w:rsidRPr="008E79BE">
                <w:rPr>
                  <w:color w:val="1F497D"/>
                </w:rPr>
                <w:t>konkrétnej objednávke alebo zmluve na dodanie tovarov a služieb uzavretej s dodávateľom týchto tovarov a služieb.</w:t>
              </w:r>
            </w:ins>
          </w:p>
        </w:tc>
        <w:tc>
          <w:tcPr>
            <w:tcW w:w="3827" w:type="dxa"/>
          </w:tcPr>
          <w:p w14:paraId="77FD1C4E" w14:textId="77777777" w:rsidR="00AD3708" w:rsidRDefault="00AD3708" w:rsidP="00AD3708">
            <w:pPr>
              <w:jc w:val="both"/>
              <w:rPr>
                <w:rFonts w:cstheme="minorHAnsi"/>
              </w:rPr>
            </w:pPr>
            <w:r w:rsidRPr="00C72682">
              <w:rPr>
                <w:rFonts w:cstheme="minorHAnsi"/>
              </w:rPr>
              <w:lastRenderedPageBreak/>
              <w:t>Poskytovateľ overí splnenie tejto podmienky vo fáze účinnosti zmluvy o poskytnutí NFP prostredníctvom kontroly verejného obstarávania/</w:t>
            </w:r>
          </w:p>
          <w:p w14:paraId="7865F859" w14:textId="4433D831" w:rsidR="00AD3708" w:rsidRPr="00C72682" w:rsidRDefault="00AD3708" w:rsidP="00AD3708">
            <w:pPr>
              <w:jc w:val="both"/>
              <w:rPr>
                <w:rFonts w:cstheme="minorHAnsi"/>
              </w:rPr>
            </w:pPr>
            <w:r w:rsidRPr="00C72682">
              <w:rPr>
                <w:rFonts w:cstheme="minorHAnsi"/>
              </w:rPr>
              <w:t>obstarávania.</w:t>
            </w:r>
          </w:p>
        </w:tc>
      </w:tr>
      <w:tr w:rsidR="00271078" w:rsidRPr="00B53816" w14:paraId="3A6E0D2B" w14:textId="77777777" w:rsidTr="00DA6189">
        <w:trPr>
          <w:jc w:val="center"/>
        </w:trPr>
        <w:tc>
          <w:tcPr>
            <w:tcW w:w="2547" w:type="dxa"/>
            <w:gridSpan w:val="2"/>
          </w:tcPr>
          <w:p w14:paraId="26BED28F" w14:textId="1EC6B368" w:rsidR="00AD3708" w:rsidRPr="00865985" w:rsidRDefault="00AD3708" w:rsidP="00A16885">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09AECB5C" w14:textId="77777777" w:rsidR="00AD3708" w:rsidRPr="00A3032C" w:rsidRDefault="00AD3708" w:rsidP="00AD3708">
            <w:pPr>
              <w:spacing w:before="60" w:after="60"/>
              <w:jc w:val="both"/>
              <w:rPr>
                <w:rFonts w:cstheme="minorHAnsi"/>
                <w:lang w:eastAsia="cs-CZ"/>
              </w:rPr>
            </w:pPr>
            <w:r w:rsidRPr="00A3032C">
              <w:rPr>
                <w:rFonts w:cstheme="minorHAnsi"/>
                <w:b/>
                <w:lang w:eastAsia="cs-CZ"/>
              </w:rPr>
              <w:t>Projekt musí byť v súlade so zákonom č. 24/2006 Z. z. o posudzovaní vplyvov na životné prostredie</w:t>
            </w:r>
            <w:r w:rsidRPr="00A3032C">
              <w:rPr>
                <w:rFonts w:cstheme="minorHAnsi"/>
                <w:lang w:eastAsia="cs-CZ"/>
              </w:rPr>
              <w:t xml:space="preserve"> a o zmene a doplnení niektorých zákonov v znení neskorších predpisov (ďalej len „zákon o posudzovaní vplyvov na životné prostredie“). V prípade nových prevádzok, v ktorých sa budú realizovať nové navrhované činnosti zaraditeľné podľa prílohy č. 8 k zákonu o posudzovaní vplyvov na životné prostredie, je takáto navrhovaná činnosť predmetom konaní podľa § 18 ods. 2, </w:t>
            </w:r>
            <w:r w:rsidRPr="00A3032C">
              <w:rPr>
                <w:rFonts w:cstheme="minorHAnsi"/>
                <w:lang w:eastAsia="cs-CZ"/>
              </w:rPr>
              <w:lastRenderedPageBreak/>
              <w:t>resp. § 18 ods. 1 zákona o posudzovaní vplyvov na životné prostredie.</w:t>
            </w:r>
          </w:p>
          <w:p w14:paraId="29395096" w14:textId="20F24787" w:rsidR="00AD3708" w:rsidRPr="00A3032C" w:rsidRDefault="00AD3708" w:rsidP="00AD3708">
            <w:pPr>
              <w:spacing w:before="60" w:after="60"/>
              <w:jc w:val="both"/>
              <w:rPr>
                <w:rFonts w:cstheme="minorHAnsi"/>
                <w:lang w:eastAsia="cs-CZ"/>
              </w:rPr>
            </w:pPr>
            <w:r w:rsidRPr="00A3032C">
              <w:rPr>
                <w:rFonts w:cstheme="minorHAnsi"/>
              </w:rPr>
              <w:t xml:space="preserve">V prípade, ak bude predmetom aktivít priamo výskumno-inovačná činnosť, ktorá je zaraditeľná podľa prílohy č. 8 k zákonu o posudzovaní vplyvov na životné prostredie do časti A, ktorá je realizovaná výhradne alebo najmä na účel rozvoja a testovania nových metód alebo výrobkov, ktoré nie sú používané  viac ako dva roky, je takáto výskumno-inovačná činnosť predmetom zisťovacieho konania podľa § 18 ods. 2 písm. a) zákona o posudzovaní vplyvov na životné prostredie, prípadne predmetom povinného hodnotenia podľa § 18 ods. 1 písm. b) zákona o posudzovaní vplyvov na životné prostredie. </w:t>
            </w:r>
          </w:p>
          <w:p w14:paraId="16D5623C" w14:textId="77777777" w:rsidR="00AD3708" w:rsidRPr="00A3032C" w:rsidRDefault="00AD3708" w:rsidP="00AD3708">
            <w:pPr>
              <w:ind w:left="284"/>
              <w:jc w:val="both"/>
              <w:rPr>
                <w:rFonts w:cstheme="minorHAnsi"/>
              </w:rPr>
            </w:pPr>
            <w:r w:rsidRPr="00A3032C">
              <w:rPr>
                <w:rFonts w:cstheme="minorHAnsi"/>
              </w:rPr>
              <w:t>Poznámka: V zmysle § 18 ods. 8 písm. b) zákona o posudzovaní vplyvov na životné prostredie predmetom zisťovacieho konania nie je činnosť, ktorá predstavuje inštaláciu najlepšej dostupnej techniky podľa osobitného predpisu</w:t>
            </w:r>
            <w:r w:rsidRPr="00A3032C">
              <w:rPr>
                <w:rStyle w:val="Odkaznapoznmkupodiarou"/>
                <w:rFonts w:cstheme="minorHAnsi"/>
              </w:rPr>
              <w:footnoteReference w:id="38"/>
            </w:r>
            <w:r w:rsidRPr="00A3032C">
              <w:rPr>
                <w:rFonts w:cstheme="minorHAnsi"/>
              </w:rPr>
              <w:t>.</w:t>
            </w:r>
          </w:p>
          <w:p w14:paraId="1326662D" w14:textId="77777777" w:rsidR="00AD3708" w:rsidRPr="00A3032C" w:rsidRDefault="00AD3708" w:rsidP="00AD3708">
            <w:pPr>
              <w:spacing w:before="120" w:after="120"/>
              <w:jc w:val="both"/>
              <w:rPr>
                <w:rFonts w:cstheme="minorHAnsi"/>
              </w:rPr>
            </w:pPr>
            <w:r w:rsidRPr="00A3032C">
              <w:rPr>
                <w:rFonts w:cstheme="minorHAnsi"/>
              </w:rPr>
              <w:t xml:space="preserve">Ak by v dôsledku obstarania strojov, prístrojov, zariadení a dlhodobého nehmotného majetku došlo k zmene pôvodnej činnosti, ktorá je zaraditeľná podľa prílohy č. 8 k zákonu o posudzovaní vplyvov na životné prostredie, je takáto navrhovaná činnosť predmetom konaní podľa § 18 ods. 2, resp. § 18 ods. 1 </w:t>
            </w:r>
            <w:r w:rsidRPr="00A3032C">
              <w:rPr>
                <w:rFonts w:cstheme="minorHAnsi"/>
              </w:rPr>
              <w:lastRenderedPageBreak/>
              <w:t xml:space="preserve">zákona o posudzovaní vplyvov na životné prostredie.  </w:t>
            </w:r>
          </w:p>
          <w:p w14:paraId="01A084E8" w14:textId="77777777" w:rsidR="00AD3708" w:rsidRPr="001104B1" w:rsidRDefault="00AD3708" w:rsidP="00AD3708">
            <w:pPr>
              <w:spacing w:after="120"/>
              <w:jc w:val="both"/>
              <w:rPr>
                <w:rFonts w:cstheme="minorHAnsi"/>
                <w:b/>
                <w:lang w:eastAsia="cs-CZ"/>
              </w:rPr>
            </w:pPr>
          </w:p>
        </w:tc>
        <w:tc>
          <w:tcPr>
            <w:tcW w:w="4678" w:type="dxa"/>
          </w:tcPr>
          <w:p w14:paraId="41983EAF" w14:textId="31FA0039" w:rsidR="00AD3708" w:rsidRPr="00CB6D4A" w:rsidRDefault="00AD3708" w:rsidP="00AD3708">
            <w:pPr>
              <w:tabs>
                <w:tab w:val="left" w:pos="1695"/>
              </w:tabs>
              <w:spacing w:after="120"/>
              <w:jc w:val="both"/>
              <w:rPr>
                <w:rFonts w:cstheme="minorHAnsi"/>
              </w:rPr>
            </w:pPr>
            <w:r w:rsidRPr="00CB6D4A">
              <w:rPr>
                <w:rFonts w:cstheme="minorHAnsi"/>
              </w:rPr>
              <w:lastRenderedPageBreak/>
              <w:t xml:space="preserve">Prijímateľ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p>
          <w:p w14:paraId="08A98CD4" w14:textId="77777777" w:rsidR="00AD3708" w:rsidRPr="00CB6D4A" w:rsidRDefault="00AD3708" w:rsidP="00AD3708">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Pr="00CB6D4A">
              <w:rPr>
                <w:rFonts w:cstheme="minorHAnsi"/>
                <w:b/>
              </w:rPr>
              <w:t xml:space="preserve">právoplatné rozhodnutie </w:t>
            </w:r>
            <w:r w:rsidRPr="00CB6D4A">
              <w:rPr>
                <w:rFonts w:cstheme="minorHAnsi"/>
                <w:b/>
              </w:rPr>
              <w:lastRenderedPageBreak/>
              <w:t>vydané v zisťovacom konaní</w:t>
            </w:r>
            <w:r w:rsidRPr="00CB6D4A">
              <w:rPr>
                <w:rFonts w:cstheme="minorHAnsi"/>
              </w:rPr>
              <w:t xml:space="preserve"> podľa </w:t>
            </w:r>
            <w:r w:rsidRPr="00862490">
              <w:rPr>
                <w:rFonts w:cs="Calibri"/>
              </w:rPr>
              <w:t>podľa právnej úpravy účinnej do 31. 12. 2024 (s prihliadnutím aj na prechodné ustanovenia upravené v § 65ia</w:t>
            </w:r>
            <w:r w:rsidRPr="002A308E">
              <w:rPr>
                <w:rFonts w:cs="Calibri"/>
                <w:color w:val="1F4E79"/>
              </w:rPr>
              <w:t xml:space="preserve"> </w:t>
            </w:r>
            <w:r w:rsidRPr="005C67C0">
              <w:rPr>
                <w:rFonts w:cs="Calibri"/>
              </w:rPr>
              <w:t>zákona o posudzovaní vplyvov)</w:t>
            </w:r>
            <w:r w:rsidRPr="005C67C0">
              <w:rPr>
                <w:rStyle w:val="Odkaznapoznmkupodiarou"/>
              </w:rPr>
              <w:footnoteReference w:id="39"/>
            </w:r>
            <w:r w:rsidRPr="005C67C0">
              <w:rPr>
                <w:rFonts w:cstheme="minorHAnsi"/>
              </w:rPr>
              <w:t xml:space="preserve"> s výrokom, že navrhovaná činnosť alebo zmena navrho</w:t>
            </w:r>
            <w:r>
              <w:rPr>
                <w:rFonts w:cstheme="minorHAnsi"/>
              </w:rPr>
              <w:t>vanej činnosti</w:t>
            </w:r>
            <w:r w:rsidRPr="00CB6D4A">
              <w:rPr>
                <w:rFonts w:cstheme="minorHAnsi"/>
              </w:rPr>
              <w:t xml:space="preserve"> sa nebude</w:t>
            </w:r>
            <w:r>
              <w:rPr>
                <w:rFonts w:cstheme="minorHAnsi"/>
              </w:rPr>
              <w:t xml:space="preserve"> ďalej </w:t>
            </w:r>
            <w:r w:rsidRPr="00CB6D4A">
              <w:rPr>
                <w:rFonts w:cstheme="minorHAnsi"/>
              </w:rPr>
              <w:t xml:space="preserve"> posudzovať, alebo </w:t>
            </w:r>
          </w:p>
          <w:p w14:paraId="0321C579" w14:textId="47DD53C7" w:rsidR="00AD3708" w:rsidRPr="00DA6189" w:rsidRDefault="00AD3708" w:rsidP="00DA6189">
            <w:pPr>
              <w:pStyle w:val="Odsekzoznamu"/>
              <w:numPr>
                <w:ilvl w:val="0"/>
                <w:numId w:val="3"/>
              </w:numPr>
              <w:tabs>
                <w:tab w:val="left" w:pos="1695"/>
              </w:tabs>
              <w:spacing w:after="120"/>
              <w:ind w:left="318" w:hanging="284"/>
              <w:contextualSpacing w:val="0"/>
              <w:jc w:val="both"/>
              <w:rPr>
                <w:rFonts w:cs="Calibri"/>
                <w:color w:val="1F4E79"/>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41A168AE" w14:textId="77777777" w:rsidR="00AD3708" w:rsidRPr="00DA6189" w:rsidRDefault="00AD3708" w:rsidP="00AD3708">
            <w:pPr>
              <w:spacing w:after="60"/>
              <w:jc w:val="both"/>
              <w:rPr>
                <w:rFonts w:cs="Calibri"/>
                <w:i/>
              </w:rPr>
            </w:pPr>
            <w:r w:rsidRPr="00DA6189">
              <w:rPr>
                <w:rFonts w:cs="Calibri"/>
                <w:u w:val="single"/>
              </w:rPr>
              <w:t>Poznámka:</w:t>
            </w:r>
            <w:r w:rsidRPr="00DA6189">
              <w:rPr>
                <w:rFonts w:cs="Calibri"/>
              </w:rPr>
              <w:t xml:space="preserve"> </w:t>
            </w:r>
            <w:r w:rsidRPr="00DA6189">
              <w:rPr>
                <w:rFonts w:cs="Calibri"/>
                <w:i/>
              </w:rPr>
              <w:t>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A3F6CC1" w14:textId="10E3DF93" w:rsidR="00AD3708" w:rsidRDefault="00AD3708" w:rsidP="00DA6189">
            <w:pPr>
              <w:spacing w:after="120"/>
              <w:jc w:val="both"/>
              <w:rPr>
                <w:rFonts w:cstheme="minorHAnsi"/>
                <w:b/>
                <w:color w:val="FF0000"/>
              </w:rPr>
            </w:pPr>
            <w:r w:rsidRPr="00DA6189">
              <w:rPr>
                <w:rFonts w:cs="Calibri"/>
                <w:i/>
              </w:rPr>
              <w:t xml:space="preserve">Podľa § 37 ods. 8 zákona č. </w:t>
            </w:r>
            <w:r w:rsidRPr="00DA6189">
              <w:rPr>
                <w:i/>
              </w:rPr>
              <w:t xml:space="preserve">24/2006 Z. z. </w:t>
            </w:r>
            <w:r w:rsidRPr="00DA6189">
              <w:rPr>
                <w:rFonts w:cs="Calibri"/>
                <w:i/>
              </w:rPr>
              <w:t xml:space="preserve">má záverečné stanovisko platnosť tri roky, ak príslušný orgán v záverečnom stanovisku neurčil inak. Príslušný orgán predĺži jeho platnosť  na návrh navrhovateľa o dva roky, a to aj opakovane, </w:t>
            </w:r>
            <w:r w:rsidRPr="00DA6189">
              <w:rPr>
                <w:rFonts w:cs="Calibri"/>
                <w:i/>
              </w:rPr>
              <w:lastRenderedPageBreak/>
              <w:t>pričom celkový čas platnosti záverečného stanoviska nesmie prekročiť sedem rokov.</w:t>
            </w:r>
          </w:p>
          <w:p w14:paraId="06175A4D" w14:textId="3E3BD226" w:rsidR="00AD3708" w:rsidRPr="00C72682" w:rsidRDefault="00AD3708" w:rsidP="00AD3708">
            <w:pPr>
              <w:tabs>
                <w:tab w:val="left" w:pos="3215"/>
              </w:tabs>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65F35335" w14:textId="77777777" w:rsidR="00AD3708" w:rsidRPr="00CB6D4A" w:rsidRDefault="00AD3708" w:rsidP="00AD370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42CC0400" w14:textId="77777777" w:rsidR="00AD3708" w:rsidRPr="00CB6D4A" w:rsidRDefault="00AD3708" w:rsidP="00AD3708">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 xml:space="preserve">posudzovania vplyvov navrhovanej činnosti, ktorá je predmetom realizácie projektu, podľa </w:t>
            </w:r>
            <w:r w:rsidRPr="00CB6D4A">
              <w:rPr>
                <w:rFonts w:cstheme="minorHAnsi"/>
              </w:rPr>
              <w:lastRenderedPageBreak/>
              <w:t>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48F00148" w14:textId="77777777" w:rsidR="00AD3708" w:rsidRPr="00C72682" w:rsidRDefault="00AD3708" w:rsidP="00AD3708">
            <w:pPr>
              <w:jc w:val="both"/>
              <w:rPr>
                <w:rFonts w:cstheme="minorHAnsi"/>
              </w:rPr>
            </w:pPr>
          </w:p>
        </w:tc>
      </w:tr>
      <w:tr w:rsidR="00271078" w:rsidRPr="00B53816" w14:paraId="3805CF7A" w14:textId="77777777" w:rsidTr="00DA6189">
        <w:trPr>
          <w:jc w:val="center"/>
        </w:trPr>
        <w:tc>
          <w:tcPr>
            <w:tcW w:w="2547" w:type="dxa"/>
            <w:gridSpan w:val="2"/>
          </w:tcPr>
          <w:p w14:paraId="3CB57C7F" w14:textId="1104BB8F" w:rsidR="009947F1" w:rsidRPr="00865985" w:rsidRDefault="009947F1" w:rsidP="00DA6189">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1975F326" w14:textId="3B0C0EA7" w:rsidR="009947F1" w:rsidRPr="001104B1" w:rsidRDefault="009947F1" w:rsidP="009947F1">
            <w:pPr>
              <w:spacing w:before="120" w:after="120"/>
              <w:jc w:val="both"/>
              <w:rPr>
                <w:rFonts w:cstheme="minorHAnsi"/>
                <w:i/>
                <w:iCs/>
              </w:rPr>
            </w:pPr>
            <w:r w:rsidRPr="00A3032C">
              <w:rPr>
                <w:rFonts w:cstheme="minorHAnsi"/>
              </w:rPr>
              <w:t xml:space="preserve">Predložený projekt </w:t>
            </w:r>
            <w:r w:rsidRPr="001104B1">
              <w:rPr>
                <w:rFonts w:cstheme="minorHAnsi"/>
                <w:b/>
              </w:rPr>
              <w:t xml:space="preserve">musí spĺňať požiadavky v oblasti vplyvu návrhu plánu, programu alebo projektu na územia patriace do európskej sústavy chránených území Natura 2000 </w:t>
            </w:r>
            <w:r w:rsidRPr="00A3032C">
              <w:rPr>
                <w:rFonts w:cstheme="minorHAnsi"/>
              </w:rPr>
              <w:t>v súlade s ustanoveniami zákona č. 543/2002 Z. z. o ochrane prírody a krajiny v znení neskorších predpisov a zákona o posudzovaní vplyvov na životné prostredie.</w:t>
            </w:r>
          </w:p>
        </w:tc>
        <w:tc>
          <w:tcPr>
            <w:tcW w:w="4678" w:type="dxa"/>
          </w:tcPr>
          <w:p w14:paraId="6E56FD8C" w14:textId="526999C6" w:rsidR="009947F1" w:rsidRPr="00632BF7" w:rsidRDefault="009947F1" w:rsidP="009947F1">
            <w:pPr>
              <w:jc w:val="both"/>
              <w:rPr>
                <w:rFonts w:cs="Calibri"/>
                <w:color w:val="000000" w:themeColor="text1"/>
              </w:rPr>
            </w:pPr>
            <w:r>
              <w:rPr>
                <w:rFonts w:cs="Calibri"/>
                <w:color w:val="000000" w:themeColor="text1"/>
              </w:rPr>
              <w:t xml:space="preserve">Prijímateľ </w:t>
            </w:r>
            <w:r w:rsidRPr="00632BF7">
              <w:rPr>
                <w:rFonts w:cs="Calibri"/>
                <w:color w:val="000000" w:themeColor="text1"/>
              </w:rPr>
              <w:t xml:space="preserve">je povinný predložiť relevantný </w:t>
            </w:r>
            <w:ins w:id="140" w:author="Autor">
              <w:r w:rsidR="00AF25AD">
                <w:rPr>
                  <w:rFonts w:cs="Calibri"/>
                  <w:color w:val="000000" w:themeColor="text1"/>
                </w:rPr>
                <w:t xml:space="preserve">platný </w:t>
              </w:r>
            </w:ins>
            <w:r w:rsidRPr="00632BF7">
              <w:rPr>
                <w:rFonts w:cs="Calibri"/>
                <w:color w:val="000000" w:themeColor="text1"/>
              </w:rPr>
              <w:t>dokument preukazujúci súlad s požiadavkami v oblasti vplyvu návrhu plánu, programu alebo projektu na územia patriace do európskej sústavy chránených území Natura 2000 v zmysle prílohy č. 5 metodického usmernenia</w:t>
            </w:r>
            <w:ins w:id="141" w:author="Autor">
              <w:r w:rsidR="00AF25AD">
                <w:rPr>
                  <w:rFonts w:cs="Calibri"/>
                  <w:color w:val="000000" w:themeColor="text1"/>
                </w:rPr>
                <w:t xml:space="preserve"> </w:t>
              </w:r>
              <w:r w:rsidR="00AF25AD">
                <w:rPr>
                  <w:rFonts w:cs="Calibri"/>
                  <w:color w:val="1F4E79"/>
                  <w:lang w:eastAsia="sk-SK"/>
                </w:rPr>
                <w:t>k uplatňovaniu zásady „nespôsobovať významnú škodu“</w:t>
              </w:r>
            </w:ins>
            <w:r w:rsidRPr="00632BF7">
              <w:rPr>
                <w:rStyle w:val="Odkaznapoznmkupodiarou"/>
                <w:color w:val="000000" w:themeColor="text1"/>
              </w:rPr>
              <w:footnoteReference w:id="40"/>
            </w:r>
            <w:r w:rsidRPr="00632BF7">
              <w:rPr>
                <w:rFonts w:cs="Calibri"/>
                <w:color w:val="000000" w:themeColor="text1"/>
              </w:rPr>
              <w:t>, a to jeden z nižšie uvedených:</w:t>
            </w:r>
          </w:p>
          <w:p w14:paraId="1A49C5CB" w14:textId="77777777" w:rsidR="009947F1" w:rsidRPr="00632BF7" w:rsidRDefault="009947F1" w:rsidP="00DA6189">
            <w:pPr>
              <w:pStyle w:val="Odsekzoznamu"/>
              <w:numPr>
                <w:ilvl w:val="0"/>
                <w:numId w:val="31"/>
              </w:numPr>
              <w:spacing w:before="120"/>
              <w:ind w:left="315" w:hanging="283"/>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1B35BFCF" w14:textId="77777777" w:rsidR="009947F1" w:rsidRPr="00632BF7" w:rsidRDefault="009947F1" w:rsidP="00DA6189">
            <w:pPr>
              <w:pStyle w:val="Odsekzoznamu"/>
              <w:numPr>
                <w:ilvl w:val="0"/>
                <w:numId w:val="31"/>
              </w:numPr>
              <w:spacing w:before="120"/>
              <w:ind w:left="318" w:hanging="284"/>
              <w:contextualSpacing w:val="0"/>
              <w:jc w:val="both"/>
              <w:rPr>
                <w:rStyle w:val="cvshf"/>
                <w:color w:val="000000" w:themeColor="text1"/>
                <w:lang w:eastAsia="sk-SK"/>
              </w:rPr>
            </w:pPr>
            <w:r w:rsidRPr="00632BF7">
              <w:rPr>
                <w:b/>
                <w:bCs/>
                <w:color w:val="000000" w:themeColor="text1"/>
              </w:rPr>
              <w:lastRenderedPageBreak/>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C317A" w14:textId="77777777" w:rsidR="009947F1" w:rsidRPr="00632BF7" w:rsidRDefault="009947F1" w:rsidP="00DA6189">
            <w:pPr>
              <w:pStyle w:val="Odsekzoznamu"/>
              <w:numPr>
                <w:ilvl w:val="0"/>
                <w:numId w:val="31"/>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06D307E4" w14:textId="77777777" w:rsidR="009947F1" w:rsidRPr="00632BF7" w:rsidRDefault="009947F1" w:rsidP="00DA6189">
            <w:pPr>
              <w:pStyle w:val="Odsekzoznamu"/>
              <w:numPr>
                <w:ilvl w:val="0"/>
                <w:numId w:val="31"/>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p>
          <w:p w14:paraId="68E25EF6" w14:textId="77777777" w:rsidR="009947F1" w:rsidRPr="00632BF7" w:rsidRDefault="009947F1" w:rsidP="009947F1">
            <w:pPr>
              <w:spacing w:before="120"/>
              <w:jc w:val="both"/>
              <w:rPr>
                <w:rFonts w:cs="Calibri"/>
                <w:color w:val="000000" w:themeColor="text1"/>
              </w:rPr>
            </w:pPr>
            <w:r w:rsidRPr="00632BF7">
              <w:rPr>
                <w:rFonts w:cs="Calibri"/>
                <w:color w:val="000000" w:themeColor="text1"/>
              </w:rPr>
              <w:t xml:space="preserve">V relevantnom dokumente preukazujúcom súlad s požiadavkami v oblasti vplyvu návrhu plánu, programu alebo projektu na územia patriace do európskej sústavy chránených území Natura 2000 sa uvedie stručný popis projektu, posudzované </w:t>
            </w:r>
            <w:r w:rsidRPr="00632BF7">
              <w:rPr>
                <w:rFonts w:cs="Calibri"/>
                <w:color w:val="000000" w:themeColor="text1"/>
              </w:rPr>
              <w:lastRenderedPageBreak/>
              <w:t>územia sústavy Natura 2000 a dôvod, prečo sa nepredpokladá významný vplyv na tieto územia. Dokumenty podľa bodu 1, 2 a 3 sa nevyžadujú vtedy, ak:</w:t>
            </w:r>
          </w:p>
          <w:p w14:paraId="4F61F8DB" w14:textId="77777777" w:rsidR="009947F1" w:rsidRPr="00632BF7" w:rsidRDefault="009947F1" w:rsidP="009947F1">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7C94BC33" w14:textId="77777777" w:rsidR="009947F1" w:rsidRPr="00632BF7" w:rsidRDefault="009947F1" w:rsidP="009947F1">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7104FE24" w14:textId="27255B86" w:rsidR="009947F1" w:rsidRPr="00632BF7" w:rsidRDefault="009947F1" w:rsidP="002043E1">
            <w:pPr>
              <w:spacing w:before="120" w:after="120"/>
              <w:jc w:val="both"/>
              <w:rPr>
                <w:rFonts w:cs="Calibri"/>
                <w:color w:val="000000" w:themeColor="text1"/>
              </w:rPr>
            </w:pPr>
            <w:r w:rsidRPr="00632BF7">
              <w:rPr>
                <w:rFonts w:cs="Calibri"/>
                <w:color w:val="000000" w:themeColor="text1"/>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w:t>
            </w:r>
            <w:del w:id="142" w:author="Autor">
              <w:r w:rsidRPr="00632BF7" w:rsidDel="00AF25AD">
                <w:rPr>
                  <w:rFonts w:cs="Calibri"/>
                  <w:color w:val="000000" w:themeColor="text1"/>
                </w:rPr>
                <w:delText xml:space="preserve">Žiadateľ </w:delText>
              </w:r>
            </w:del>
            <w:ins w:id="143" w:author="Autor">
              <w:r w:rsidR="009212BA">
                <w:rPr>
                  <w:rFonts w:cs="Calibri"/>
                  <w:color w:val="000000" w:themeColor="text1"/>
                </w:rPr>
                <w:t>Pr</w:t>
              </w:r>
              <w:r w:rsidR="00AF25AD">
                <w:rPr>
                  <w:rFonts w:cs="Calibri"/>
                  <w:color w:val="000000" w:themeColor="text1"/>
                </w:rPr>
                <w:t>ijímateľ</w:t>
              </w:r>
              <w:r w:rsidR="00AF25AD" w:rsidRPr="00632BF7">
                <w:rPr>
                  <w:rFonts w:cs="Calibri"/>
                  <w:color w:val="000000" w:themeColor="text1"/>
                </w:rPr>
                <w:t xml:space="preserve"> </w:t>
              </w:r>
            </w:ins>
            <w:r w:rsidRPr="00632BF7">
              <w:rPr>
                <w:rFonts w:cs="Calibri"/>
                <w:color w:val="000000" w:themeColor="text1"/>
              </w:rPr>
              <w:t>je v takom prípade povinný predložiť odborné stanovisko orgánu ochrany prírody podľa § 28 ods. 7 zákona č. 543/2002 Z. z. o ochrane prírody a krajiny v znení neskorších predpisov.</w:t>
            </w:r>
          </w:p>
          <w:p w14:paraId="5CFDB891" w14:textId="5DDE2C51" w:rsidR="009947F1" w:rsidRPr="00C72682" w:rsidRDefault="009947F1" w:rsidP="00A14AD9">
            <w:pPr>
              <w:tabs>
                <w:tab w:val="left" w:pos="3215"/>
              </w:tabs>
              <w:suppressAutoHyphens/>
              <w:spacing w:after="120"/>
              <w:jc w:val="both"/>
              <w:rPr>
                <w:rFonts w:cstheme="minorHAnsi"/>
              </w:rPr>
            </w:pPr>
            <w:r w:rsidRPr="00632BF7">
              <w:rPr>
                <w:rFonts w:cs="Calibri"/>
                <w:color w:val="000000" w:themeColor="text1"/>
              </w:rPr>
              <w:t>Ak podľa odborného stanoviska orgánu ochrany prírody podľa § 28 ods. 7 zákona</w:t>
            </w:r>
            <w:r w:rsidRPr="00632BF7">
              <w:rPr>
                <w:rFonts w:cs="Calibri"/>
                <w:color w:val="000000" w:themeColor="text1"/>
              </w:rPr>
              <w:br/>
              <w:t xml:space="preserve">č. 543/2002 Z. z. o ochrane prírody a krajiny v znení neskorších predpisov nemožno vylúčiť </w:t>
            </w:r>
            <w:r w:rsidRPr="00632BF7">
              <w:rPr>
                <w:rFonts w:cs="Calibri"/>
                <w:color w:val="000000" w:themeColor="text1"/>
              </w:rPr>
              <w:lastRenderedPageBreak/>
              <w:t xml:space="preserve">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w:t>
            </w:r>
            <w:del w:id="144" w:author="Autor">
              <w:r w:rsidRPr="00632BF7" w:rsidDel="00A14AD9">
                <w:rPr>
                  <w:rFonts w:cs="Calibri"/>
                  <w:color w:val="000000" w:themeColor="text1"/>
                </w:rPr>
                <w:delText xml:space="preserve">Žiadateľ </w:delText>
              </w:r>
            </w:del>
            <w:ins w:id="145" w:author="Autor">
              <w:r w:rsidR="00A14AD9">
                <w:rPr>
                  <w:rFonts w:cs="Calibri"/>
                  <w:color w:val="000000" w:themeColor="text1"/>
                </w:rPr>
                <w:t>Prijímateľ</w:t>
              </w:r>
              <w:r w:rsidR="00A14AD9" w:rsidRPr="00632BF7">
                <w:rPr>
                  <w:rFonts w:cs="Calibri"/>
                  <w:color w:val="000000" w:themeColor="text1"/>
                </w:rPr>
                <w:t xml:space="preserve"> </w:t>
              </w:r>
            </w:ins>
            <w:r w:rsidRPr="00632BF7">
              <w:rPr>
                <w:rFonts w:cs="Calibri"/>
                <w:color w:val="000000" w:themeColor="text1"/>
              </w:rPr>
              <w:t>je v takom prípade povinný predložiť</w:t>
            </w:r>
            <w:ins w:id="146" w:author="Autor">
              <w:r w:rsidR="00AF25AD">
                <w:rPr>
                  <w:rFonts w:cs="Calibri"/>
                  <w:color w:val="000000" w:themeColor="text1"/>
                </w:rPr>
                <w:t xml:space="preserve"> </w:t>
              </w:r>
              <w:r w:rsidR="00AF25AD">
                <w:rPr>
                  <w:rFonts w:cs="Calibri"/>
                  <w:b/>
                  <w:color w:val="1F4E79"/>
                </w:rPr>
                <w:t>relevantný platný dokument preukazujúci oprávnenosť z hľadiska plnenia požiadaviek v oblasti posudzovania vplyvov na životné prostredie</w:t>
              </w:r>
              <w:r w:rsidR="00AF25AD" w:rsidRPr="00AF25AD">
                <w:rPr>
                  <w:rFonts w:cs="Calibri"/>
                  <w:b/>
                  <w:color w:val="1F4E79"/>
                </w:rPr>
                <w:t>, t.j.</w:t>
              </w:r>
            </w:ins>
            <w:r w:rsidRPr="00AF25AD">
              <w:rPr>
                <w:rFonts w:cs="Calibri"/>
                <w:b/>
                <w:color w:val="000000" w:themeColor="text1"/>
              </w:rPr>
              <w:t xml:space="preserve"> </w:t>
            </w:r>
            <w:ins w:id="147" w:author="Autor">
              <w:r w:rsidR="00623D8C">
                <w:rPr>
                  <w:rFonts w:cs="Calibri"/>
                  <w:color w:val="000000" w:themeColor="text1"/>
                </w:rPr>
                <w:t xml:space="preserve">právoplatné </w:t>
              </w:r>
            </w:ins>
            <w:r w:rsidRPr="00632BF7">
              <w:rPr>
                <w:rFonts w:cs="Calibri"/>
                <w:color w:val="000000" w:themeColor="text1"/>
              </w:rPr>
              <w:t>záverečné stanovisko z posudzovania vplyvov podľa § 18 ods. 1 písm. g) zákona o posudzovaní vplyvov.</w:t>
            </w:r>
          </w:p>
        </w:tc>
        <w:tc>
          <w:tcPr>
            <w:tcW w:w="3827" w:type="dxa"/>
          </w:tcPr>
          <w:p w14:paraId="4064CF33" w14:textId="77777777" w:rsidR="009947F1" w:rsidRPr="00632BF7" w:rsidRDefault="009947F1" w:rsidP="009947F1">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p>
          <w:p w14:paraId="766DB5B6" w14:textId="77777777" w:rsidR="009947F1" w:rsidRPr="00632BF7" w:rsidRDefault="009947F1" w:rsidP="009947F1">
            <w:pPr>
              <w:pStyle w:val="Odsekzoznamu"/>
              <w:numPr>
                <w:ilvl w:val="0"/>
                <w:numId w:val="10"/>
              </w:numPr>
              <w:spacing w:after="120"/>
              <w:ind w:left="316" w:hanging="284"/>
              <w:contextualSpacing w:val="0"/>
              <w:jc w:val="both"/>
              <w:rPr>
                <w:rFonts w:cstheme="minorHAnsi"/>
              </w:rPr>
            </w:pPr>
            <w:r w:rsidRPr="00632BF7">
              <w:rPr>
                <w:rFonts w:cstheme="minorHAnsi"/>
              </w:rPr>
              <w:t>relevantného dokumentu preukazujúceho súlad s požiadavkami v oblasti vplyvu návrhu plánu, programu alebo projektu na územia patriace do európskej sústavy chránených území Natura 2000 (ak relevantné).</w:t>
            </w:r>
          </w:p>
          <w:p w14:paraId="0C9E829F" w14:textId="77777777" w:rsidR="009947F1" w:rsidRPr="00C72682" w:rsidRDefault="009947F1" w:rsidP="009947F1">
            <w:pPr>
              <w:jc w:val="both"/>
              <w:rPr>
                <w:rFonts w:cstheme="minorHAnsi"/>
              </w:rPr>
            </w:pPr>
          </w:p>
        </w:tc>
      </w:tr>
    </w:tbl>
    <w:p w14:paraId="3376CBF5" w14:textId="40175309" w:rsidR="0038297F" w:rsidRPr="00C92C7F" w:rsidRDefault="0038297F">
      <w:pPr>
        <w:rPr>
          <w:sz w:val="28"/>
          <w:szCs w:val="28"/>
        </w:rPr>
      </w:pPr>
    </w:p>
    <w:sectPr w:rsidR="0038297F" w:rsidRPr="00C92C7F" w:rsidSect="0059675E">
      <w:headerReference w:type="even" r:id="rId19"/>
      <w:headerReference w:type="default" r:id="rId20"/>
      <w:footerReference w:type="even" r:id="rId21"/>
      <w:footerReference w:type="default" r:id="rId22"/>
      <w:headerReference w:type="first" r:id="rId23"/>
      <w:footerReference w:type="firs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6350E" w14:textId="77777777" w:rsidR="002F4AFF" w:rsidRDefault="002F4AFF" w:rsidP="00E567CB">
      <w:pPr>
        <w:spacing w:after="0" w:line="240" w:lineRule="auto"/>
      </w:pPr>
      <w:r>
        <w:separator/>
      </w:r>
    </w:p>
  </w:endnote>
  <w:endnote w:type="continuationSeparator" w:id="0">
    <w:p w14:paraId="78374A9B" w14:textId="77777777" w:rsidR="002F4AFF" w:rsidRDefault="002F4AFF"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charset w:val="01"/>
    <w:family w:val="auto"/>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E77B" w14:textId="77777777" w:rsidR="007751EC" w:rsidRDefault="007751E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74B6" w14:textId="77777777" w:rsidR="007751EC" w:rsidRDefault="007751E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F48D1" w14:textId="77777777" w:rsidR="007751EC" w:rsidRDefault="007751E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A42E6" w14:textId="77777777" w:rsidR="002F4AFF" w:rsidRDefault="002F4AFF" w:rsidP="00E567CB">
      <w:pPr>
        <w:spacing w:after="0" w:line="240" w:lineRule="auto"/>
      </w:pPr>
      <w:r>
        <w:separator/>
      </w:r>
    </w:p>
  </w:footnote>
  <w:footnote w:type="continuationSeparator" w:id="0">
    <w:p w14:paraId="758F7AF9" w14:textId="77777777" w:rsidR="002F4AFF" w:rsidRDefault="002F4AFF"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4">
    <w:p w14:paraId="0BACFDBF" w14:textId="77777777" w:rsidR="006A1424" w:rsidRPr="00522223" w:rsidRDefault="006A1424" w:rsidP="006A1424">
      <w:pPr>
        <w:rPr>
          <w:ins w:id="18" w:author="Autor"/>
          <w:sz w:val="16"/>
          <w:szCs w:val="16"/>
        </w:rPr>
      </w:pPr>
      <w:ins w:id="19" w:author="Auto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ins>
    </w:p>
  </w:footnote>
  <w:footnote w:id="5">
    <w:p w14:paraId="068F4A67" w14:textId="77777777" w:rsidR="006A1424" w:rsidRPr="00522223" w:rsidRDefault="006A1424" w:rsidP="006A1424">
      <w:pPr>
        <w:pStyle w:val="Textpoznmkypodiarou"/>
        <w:rPr>
          <w:ins w:id="20" w:author="Autor"/>
          <w:rFonts w:asciiTheme="minorHAnsi" w:eastAsia="Calibri" w:hAnsiTheme="minorHAnsi" w:cstheme="minorHAnsi"/>
          <w:sz w:val="16"/>
          <w:szCs w:val="16"/>
          <w:lang w:eastAsia="en-US"/>
        </w:rPr>
      </w:pPr>
      <w:ins w:id="21"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ins>
    </w:p>
  </w:footnote>
  <w:footnote w:id="6">
    <w:p w14:paraId="422605DE" w14:textId="77777777" w:rsidR="006A1424" w:rsidRPr="00522223" w:rsidRDefault="006A1424" w:rsidP="006A1424">
      <w:pPr>
        <w:pStyle w:val="Textpoznmkypodiarou"/>
        <w:rPr>
          <w:ins w:id="22" w:author="Autor"/>
          <w:rFonts w:asciiTheme="minorHAnsi" w:hAnsiTheme="minorHAnsi" w:cstheme="minorHAnsi"/>
          <w:sz w:val="16"/>
          <w:szCs w:val="16"/>
        </w:rPr>
      </w:pPr>
      <w:ins w:id="23"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ins>
    </w:p>
  </w:footnote>
  <w:footnote w:id="7">
    <w:p w14:paraId="47BBF52F" w14:textId="77777777" w:rsidR="006A1424" w:rsidRPr="00B808E0" w:rsidRDefault="006A1424" w:rsidP="006A1424">
      <w:pPr>
        <w:pStyle w:val="Textpoznmkypodiarou"/>
        <w:jc w:val="both"/>
        <w:rPr>
          <w:ins w:id="24" w:author="Autor"/>
          <w:rFonts w:asciiTheme="minorHAnsi" w:hAnsiTheme="minorHAnsi" w:cstheme="minorHAnsi"/>
          <w:sz w:val="16"/>
          <w:szCs w:val="16"/>
        </w:rPr>
      </w:pPr>
      <w:ins w:id="25" w:author="Auto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ins>
    </w:p>
  </w:footnote>
  <w:footnote w:id="8">
    <w:p w14:paraId="019FCC47" w14:textId="77777777" w:rsidR="00384670" w:rsidRPr="00E31611" w:rsidRDefault="00384670" w:rsidP="00384670">
      <w:pPr>
        <w:pStyle w:val="Textpoznmkypodiarou"/>
        <w:ind w:left="-284" w:right="-286"/>
        <w:jc w:val="both"/>
        <w:rPr>
          <w:rFonts w:ascii="Arial Narrow" w:hAnsi="Arial Narrow" w:cstheme="minorHAnsi"/>
          <w:sz w:val="16"/>
          <w:szCs w:val="16"/>
        </w:rPr>
      </w:pPr>
      <w:r w:rsidRPr="00E31611">
        <w:rPr>
          <w:rStyle w:val="Odkaznapoznmkupodiarou"/>
          <w:rFonts w:ascii="Arial Narrow" w:hAnsi="Arial Narrow"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9">
    <w:p w14:paraId="07944C9E" w14:textId="48E3E040" w:rsidR="00151D4A" w:rsidRPr="002A308E" w:rsidRDefault="00151D4A" w:rsidP="00151D4A">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00C43008" w:rsidRPr="003534C0">
        <w:rPr>
          <w:rFonts w:asciiTheme="minorHAnsi" w:hAnsiTheme="minorHAnsi" w:cstheme="minorHAnsi"/>
          <w:sz w:val="18"/>
          <w:szCs w:val="18"/>
        </w:rPr>
        <w:t>Prijímate</w:t>
      </w:r>
      <w:r w:rsidRPr="003534C0">
        <w:rPr>
          <w:rFonts w:asciiTheme="minorHAnsi" w:hAnsiTheme="minorHAnsi" w:cstheme="minorHAnsi"/>
          <w:sz w:val="18"/>
          <w:szCs w:val="18"/>
        </w:rPr>
        <w:t>ľ predkladá jeden z relevantných dokumentov.</w:t>
      </w:r>
    </w:p>
  </w:footnote>
  <w:footnote w:id="10">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w:t>
      </w:r>
      <w:r w:rsidRPr="003534C0">
        <w:rPr>
          <w:rFonts w:asciiTheme="minorHAnsi" w:hAnsiTheme="minorHAnsi" w:cstheme="minorHAnsi"/>
          <w:sz w:val="18"/>
          <w:szCs w:val="18"/>
        </w:rPr>
        <w:t>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11">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w:t>
      </w:r>
      <w:r w:rsidRPr="003534C0">
        <w:rPr>
          <w:rFonts w:asciiTheme="minorHAnsi" w:hAnsiTheme="minorHAnsi" w:cstheme="minorHAnsi"/>
          <w:sz w:val="18"/>
          <w:szCs w:val="18"/>
        </w:rPr>
        <w:t>Potvrdenie výrobcu alebo doklad výrobcu je možné nahradiť technickým listom výrobku, ak obsahuje informácie preukazujúce splnenie podmienky životnosti</w:t>
      </w:r>
      <w:r w:rsidR="002C32B3" w:rsidRPr="003534C0">
        <w:rPr>
          <w:rFonts w:asciiTheme="minorHAnsi" w:hAnsiTheme="minorHAnsi" w:cstheme="minorHAnsi"/>
          <w:sz w:val="18"/>
          <w:szCs w:val="18"/>
        </w:rPr>
        <w:t>.</w:t>
      </w:r>
    </w:p>
    <w:p w14:paraId="7AAC6C9E" w14:textId="77777777" w:rsidR="008A160F" w:rsidRDefault="008A160F" w:rsidP="008A160F">
      <w:pPr>
        <w:pStyle w:val="Textpoznmkypodiarou"/>
      </w:pPr>
    </w:p>
  </w:footnote>
  <w:footnote w:id="12">
    <w:p w14:paraId="591F8347" w14:textId="77777777" w:rsidR="00CB5C53" w:rsidRPr="006E5E97" w:rsidRDefault="00CB5C53" w:rsidP="00CB5C53">
      <w:pPr>
        <w:pStyle w:val="Textpoznmkypodiarou"/>
        <w:ind w:hanging="426"/>
        <w:rPr>
          <w:ins w:id="59" w:author="Autor"/>
          <w:rFonts w:ascii="Arial Narrow" w:hAnsi="Arial Narrow" w:cstheme="minorHAnsi"/>
          <w:sz w:val="18"/>
          <w:szCs w:val="18"/>
        </w:rPr>
      </w:pPr>
      <w:ins w:id="60" w:author="Autor">
        <w:r w:rsidRPr="006E5E97">
          <w:rPr>
            <w:rStyle w:val="Odkaznapoznmkupodiarou"/>
            <w:rFonts w:ascii="Arial Narrow" w:hAnsi="Arial Narrow" w:cstheme="minorHAnsi"/>
            <w:sz w:val="18"/>
            <w:szCs w:val="18"/>
          </w:rPr>
          <w:footnoteRef/>
        </w:r>
        <w:r w:rsidRPr="006E5E97">
          <w:rPr>
            <w:rFonts w:ascii="Arial Narrow" w:hAnsi="Arial Narrow" w:cstheme="minorHAnsi"/>
            <w:sz w:val="18"/>
            <w:szCs w:val="18"/>
          </w:rPr>
          <w:t xml:space="preserve"> </w:t>
        </w:r>
        <w:r w:rsidRPr="006E5E97">
          <w:rPr>
            <w:rFonts w:ascii="Arial Narrow" w:hAnsi="Arial Narrow"/>
            <w:sz w:val="18"/>
            <w:szCs w:val="18"/>
          </w:rPr>
          <w:fldChar w:fldCharType="begin"/>
        </w:r>
        <w:r w:rsidRPr="006E5E97">
          <w:rPr>
            <w:rFonts w:ascii="Arial Narrow" w:hAnsi="Arial Narrow"/>
            <w:sz w:val="18"/>
            <w:szCs w:val="18"/>
          </w:rPr>
          <w:instrText xml:space="preserve"> HYPERLINK "https://www.pefc.sk/spotrebitelsky-retazec/drzitelia-pefc-certifikatu-c-o-c" </w:instrText>
        </w:r>
        <w:r w:rsidRPr="006E5E97">
          <w:rPr>
            <w:rFonts w:ascii="Arial Narrow" w:hAnsi="Arial Narrow"/>
            <w:sz w:val="18"/>
            <w:szCs w:val="18"/>
          </w:rPr>
          <w:fldChar w:fldCharType="separate"/>
        </w:r>
        <w:r w:rsidRPr="006E5E97">
          <w:rPr>
            <w:rFonts w:ascii="Arial Narrow" w:eastAsia="Calibri" w:hAnsi="Arial Narrow" w:cstheme="minorHAnsi"/>
            <w:sz w:val="18"/>
            <w:szCs w:val="18"/>
          </w:rPr>
          <w:t>https://www.pefc.sk/spotrebitelsky-retazec/drzitelia-pefc-certifikatu-c-o-c</w:t>
        </w:r>
        <w:r w:rsidRPr="006E5E97">
          <w:rPr>
            <w:rFonts w:ascii="Arial Narrow" w:eastAsia="Calibri" w:hAnsi="Arial Narrow" w:cstheme="minorHAnsi"/>
            <w:sz w:val="18"/>
            <w:szCs w:val="18"/>
          </w:rPr>
          <w:fldChar w:fldCharType="end"/>
        </w:r>
      </w:ins>
    </w:p>
  </w:footnote>
  <w:footnote w:id="13">
    <w:p w14:paraId="0FACE667" w14:textId="50589796" w:rsidR="00365255" w:rsidRPr="00D2042F" w:rsidRDefault="00365255">
      <w:pPr>
        <w:pStyle w:val="Textpoznmkypodiarou"/>
        <w:rPr>
          <w:rFonts w:asciiTheme="minorHAnsi" w:hAnsiTheme="minorHAnsi" w:cstheme="minorHAnsi"/>
          <w:sz w:val="18"/>
          <w:szCs w:val="18"/>
        </w:rPr>
      </w:pPr>
      <w:r>
        <w:rPr>
          <w:rStyle w:val="Odkaznapoznmkupodiarou"/>
        </w:rPr>
        <w:footnoteRef/>
      </w:r>
      <w:r>
        <w:t xml:space="preserve"> </w:t>
      </w:r>
      <w:r w:rsidRPr="003534C0">
        <w:rPr>
          <w:rFonts w:asciiTheme="minorHAnsi" w:hAnsiTheme="minorHAnsi" w:cstheme="minorHAnsi"/>
          <w:sz w:val="18"/>
          <w:szCs w:val="18"/>
        </w:rPr>
        <w:t>zverejnené na webovom sídle:</w:t>
      </w:r>
      <w:r>
        <w:t xml:space="preserve"> </w:t>
      </w:r>
      <w:hyperlink r:id="rId1" w:history="1">
        <w:r w:rsidRPr="00D2042F">
          <w:rPr>
            <w:rStyle w:val="Hypertextovprepojenie"/>
            <w:rFonts w:asciiTheme="minorHAnsi" w:hAnsiTheme="minorHAnsi" w:cstheme="minorHAnsi"/>
            <w:sz w:val="18"/>
            <w:szCs w:val="18"/>
          </w:rPr>
          <w:t>https://eurofondy.gov.sk/dokumenty-a-publikacie/metodicke-dokumenty/metodicke-dokumenty-specificke-pre-program-slovensko/</w:t>
        </w:r>
      </w:hyperlink>
      <w:r w:rsidR="007D1077" w:rsidRPr="00D2042F">
        <w:rPr>
          <w:rFonts w:asciiTheme="minorHAnsi" w:hAnsiTheme="minorHAnsi" w:cstheme="minorHAnsi"/>
          <w:sz w:val="18"/>
          <w:szCs w:val="18"/>
        </w:rPr>
        <w:t>.</w:t>
      </w:r>
      <w:r w:rsidRPr="00D2042F">
        <w:rPr>
          <w:rFonts w:asciiTheme="minorHAnsi" w:hAnsiTheme="minorHAnsi" w:cstheme="minorHAnsi"/>
          <w:sz w:val="18"/>
          <w:szCs w:val="18"/>
        </w:rPr>
        <w:t xml:space="preserve"> </w:t>
      </w:r>
    </w:p>
  </w:footnote>
  <w:footnote w:id="14">
    <w:p w14:paraId="58418EEB" w14:textId="65F7B705" w:rsidR="00796A73" w:rsidRPr="002A308E" w:rsidRDefault="00796A73" w:rsidP="00796A73">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del w:id="85" w:author="Autor">
        <w:r w:rsidRPr="003534C0" w:rsidDel="00A14AD9">
          <w:rPr>
            <w:rFonts w:asciiTheme="minorHAnsi" w:hAnsiTheme="minorHAnsi" w:cstheme="minorHAnsi"/>
            <w:sz w:val="18"/>
            <w:szCs w:val="18"/>
          </w:rPr>
          <w:delText xml:space="preserve">Žiadateľ </w:delText>
        </w:r>
      </w:del>
      <w:ins w:id="86" w:author="Autor">
        <w:r w:rsidR="00A14AD9">
          <w:rPr>
            <w:rFonts w:asciiTheme="minorHAnsi" w:hAnsiTheme="minorHAnsi" w:cstheme="minorHAnsi"/>
            <w:sz w:val="18"/>
            <w:szCs w:val="18"/>
          </w:rPr>
          <w:t>Prijímateľ</w:t>
        </w:r>
        <w:r w:rsidR="00A14AD9" w:rsidRPr="003534C0">
          <w:rPr>
            <w:rFonts w:asciiTheme="minorHAnsi" w:hAnsiTheme="minorHAnsi" w:cstheme="minorHAnsi"/>
            <w:sz w:val="18"/>
            <w:szCs w:val="18"/>
          </w:rPr>
          <w:t xml:space="preserve"> </w:t>
        </w:r>
      </w:ins>
      <w:r w:rsidRPr="003534C0">
        <w:rPr>
          <w:rFonts w:asciiTheme="minorHAnsi" w:hAnsiTheme="minorHAnsi" w:cstheme="minorHAnsi"/>
          <w:sz w:val="18"/>
          <w:szCs w:val="18"/>
        </w:rPr>
        <w:t>predkladá jeden z relevantných dokumentov.</w:t>
      </w:r>
    </w:p>
  </w:footnote>
  <w:footnote w:id="15">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Národné metodiky pre uplatňovanie zeleného verejného obstarávania sú dostupné na webovom sídle Slovenskej agentúry životného prostredia v časti </w:t>
      </w:r>
      <w:hyperlink r:id="rId2"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3"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 w:id="16">
    <w:p w14:paraId="7A3BF6D6" w14:textId="77777777" w:rsidR="00632627" w:rsidRPr="00522223" w:rsidRDefault="00632627" w:rsidP="00632627">
      <w:pPr>
        <w:rPr>
          <w:ins w:id="93" w:author="Autor"/>
          <w:sz w:val="16"/>
          <w:szCs w:val="16"/>
        </w:rPr>
      </w:pPr>
      <w:ins w:id="94" w:author="Auto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ins>
    </w:p>
  </w:footnote>
  <w:footnote w:id="17">
    <w:p w14:paraId="69796D65" w14:textId="77777777" w:rsidR="00632627" w:rsidRPr="00522223" w:rsidRDefault="00632627" w:rsidP="00632627">
      <w:pPr>
        <w:pStyle w:val="Textpoznmkypodiarou"/>
        <w:rPr>
          <w:ins w:id="95" w:author="Autor"/>
          <w:rFonts w:asciiTheme="minorHAnsi" w:eastAsia="Calibri" w:hAnsiTheme="minorHAnsi" w:cstheme="minorHAnsi"/>
          <w:sz w:val="16"/>
          <w:szCs w:val="16"/>
          <w:lang w:eastAsia="en-US"/>
        </w:rPr>
      </w:pPr>
      <w:ins w:id="96"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ins>
    </w:p>
  </w:footnote>
  <w:footnote w:id="18">
    <w:p w14:paraId="7266AD0E" w14:textId="77777777" w:rsidR="00632627" w:rsidRPr="00522223" w:rsidRDefault="00632627" w:rsidP="00632627">
      <w:pPr>
        <w:pStyle w:val="Textpoznmkypodiarou"/>
        <w:rPr>
          <w:ins w:id="97" w:author="Autor"/>
          <w:rFonts w:asciiTheme="minorHAnsi" w:hAnsiTheme="minorHAnsi" w:cstheme="minorHAnsi"/>
          <w:sz w:val="16"/>
          <w:szCs w:val="16"/>
        </w:rPr>
      </w:pPr>
      <w:ins w:id="98"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ins>
    </w:p>
  </w:footnote>
  <w:footnote w:id="19">
    <w:p w14:paraId="6809EB78" w14:textId="77777777" w:rsidR="00632627" w:rsidRPr="00B808E0" w:rsidRDefault="00632627" w:rsidP="00632627">
      <w:pPr>
        <w:pStyle w:val="Textpoznmkypodiarou"/>
        <w:jc w:val="both"/>
        <w:rPr>
          <w:ins w:id="99" w:author="Autor"/>
          <w:rFonts w:asciiTheme="minorHAnsi" w:hAnsiTheme="minorHAnsi" w:cstheme="minorHAnsi"/>
          <w:sz w:val="16"/>
          <w:szCs w:val="16"/>
        </w:rPr>
      </w:pPr>
      <w:ins w:id="100" w:author="Auto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ins>
    </w:p>
  </w:footnote>
  <w:footnote w:id="20">
    <w:p w14:paraId="51027F31" w14:textId="77777777" w:rsidR="0082630E" w:rsidRPr="00420F20" w:rsidRDefault="0082630E" w:rsidP="00420F20">
      <w:pPr>
        <w:pStyle w:val="Textpoznmkypodiarou"/>
        <w:spacing w:before="60"/>
        <w:ind w:hanging="284"/>
        <w:rPr>
          <w:rFonts w:asciiTheme="minorHAnsi" w:hAnsiTheme="minorHAnsi" w:cstheme="minorHAnsi"/>
          <w:sz w:val="16"/>
          <w:szCs w:val="16"/>
        </w:rPr>
      </w:pPr>
      <w:r w:rsidRPr="00420F20">
        <w:rPr>
          <w:rStyle w:val="Odkaznapoznmkupodiarou"/>
          <w:rFonts w:asciiTheme="minorHAnsi" w:hAnsiTheme="minorHAnsi" w:cstheme="minorHAnsi"/>
          <w:sz w:val="18"/>
          <w:szCs w:val="18"/>
        </w:rPr>
        <w:footnoteRef/>
      </w:r>
      <w:r w:rsidRPr="00420F20">
        <w:rPr>
          <w:rFonts w:asciiTheme="minorHAnsi" w:hAnsiTheme="minorHAnsi" w:cstheme="minorHAnsi"/>
          <w:sz w:val="18"/>
          <w:szCs w:val="18"/>
        </w:rPr>
        <w:t xml:space="preserve"> Prijímateľ predkladá jeden z relevantných dokumentov.</w:t>
      </w:r>
    </w:p>
  </w:footnote>
  <w:footnote w:id="21">
    <w:p w14:paraId="3F885A83" w14:textId="77777777" w:rsidR="005D778C" w:rsidRPr="00E31611" w:rsidRDefault="005D778C" w:rsidP="005D778C">
      <w:pPr>
        <w:pStyle w:val="Textpoznmkypodiarou"/>
        <w:ind w:left="-284" w:right="-286"/>
        <w:jc w:val="both"/>
        <w:rPr>
          <w:rFonts w:ascii="Arial Narrow" w:hAnsi="Arial Narrow" w:cstheme="minorHAnsi"/>
          <w:sz w:val="16"/>
          <w:szCs w:val="16"/>
        </w:rPr>
      </w:pPr>
      <w:r w:rsidRPr="00420F20">
        <w:rPr>
          <w:rStyle w:val="Odkaznapoznmkupodiarou"/>
          <w:rFonts w:asciiTheme="minorHAnsi" w:hAnsiTheme="minorHAnsi"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22">
    <w:p w14:paraId="26215D3A" w14:textId="77777777" w:rsidR="00450D6B" w:rsidRPr="001B4767" w:rsidRDefault="00450D6B" w:rsidP="001B4767">
      <w:pPr>
        <w:pStyle w:val="Textpoznmkypodiarou"/>
        <w:ind w:left="-142" w:hanging="142"/>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Smernica Európskeho parlamentu a Rady 2010/75/EÚ z 24. novembra 2010 o priemyselných emisiách (integrovaná prevencia a kontrola znečisťovania životného prostredia) v platnom znení (ďalej len „Smernica IED“).</w:t>
      </w:r>
    </w:p>
  </w:footnote>
  <w:footnote w:id="23">
    <w:p w14:paraId="6FF9F357"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24">
    <w:p w14:paraId="62F93D1A"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25">
    <w:p w14:paraId="311E7FB7" w14:textId="77777777" w:rsidR="00624187" w:rsidRPr="00D2042F" w:rsidRDefault="00624187" w:rsidP="00624187">
      <w:pPr>
        <w:pStyle w:val="Textpoznmkypodiarou"/>
        <w:ind w:left="-284" w:right="-286"/>
        <w:jc w:val="both"/>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 2 písm. n) zákona č. 39/2013 Z. z. o integrovanej prevencii a kontrole znečisťovania životného prostredia a o zmene a doplnení niektorých zákonov v znení neskorších predpisov.</w:t>
      </w:r>
    </w:p>
  </w:footnote>
  <w:footnote w:id="26">
    <w:p w14:paraId="53255DB4" w14:textId="77777777" w:rsidR="005C67C0" w:rsidRPr="00D2042F" w:rsidRDefault="005C67C0" w:rsidP="005C67C0">
      <w:pPr>
        <w:pStyle w:val="Textpoznmkypodiarou"/>
        <w:spacing w:before="60"/>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Prijímateľ predkladá jeden z relevantných dokumentov.</w:t>
      </w:r>
    </w:p>
  </w:footnote>
  <w:footnote w:id="27">
    <w:p w14:paraId="5548EC06" w14:textId="77777777" w:rsidR="008D0F8A" w:rsidRPr="00D2042F" w:rsidRDefault="008D0F8A" w:rsidP="00632BF7">
      <w:pPr>
        <w:pStyle w:val="Textpoznmkypodiarou"/>
        <w:jc w:val="both"/>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Metodické usmernenie k uplatňovaniu zásady „nespôsobovať významnú škodu“ je zverejnené na webovom sídle: </w:t>
      </w:r>
      <w:hyperlink r:id="rId4" w:history="1">
        <w:r w:rsidRPr="00D2042F">
          <w:rPr>
            <w:rStyle w:val="Hypertextovprepojenie"/>
            <w:rFonts w:asciiTheme="minorHAnsi" w:hAnsiTheme="minorHAnsi" w:cstheme="minorHAnsi"/>
            <w:sz w:val="18"/>
            <w:szCs w:val="18"/>
          </w:rPr>
          <w:t>https://eurofondy.gov.sk/dokumenty-a-publikacie/metodicke-dokumenty/metodicke-dokumenty-specificke-pre-program-slovensko/</w:t>
        </w:r>
      </w:hyperlink>
      <w:r w:rsidRPr="00D2042F">
        <w:rPr>
          <w:rFonts w:asciiTheme="minorHAnsi" w:hAnsiTheme="minorHAnsi" w:cstheme="minorHAnsi"/>
          <w:sz w:val="18"/>
          <w:szCs w:val="18"/>
        </w:rPr>
        <w:t xml:space="preserve">. </w:t>
      </w:r>
    </w:p>
  </w:footnote>
  <w:footnote w:id="28">
    <w:p w14:paraId="3656CC17" w14:textId="77777777" w:rsidR="00167087" w:rsidRPr="00522223" w:rsidRDefault="00167087" w:rsidP="00167087">
      <w:pPr>
        <w:rPr>
          <w:ins w:id="120" w:author="Autor"/>
          <w:sz w:val="16"/>
          <w:szCs w:val="16"/>
        </w:rPr>
      </w:pPr>
      <w:ins w:id="121" w:author="Auto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ins>
    </w:p>
  </w:footnote>
  <w:footnote w:id="29">
    <w:p w14:paraId="3AE06280" w14:textId="77777777" w:rsidR="00167087" w:rsidRPr="00522223" w:rsidRDefault="00167087" w:rsidP="00167087">
      <w:pPr>
        <w:pStyle w:val="Textpoznmkypodiarou"/>
        <w:rPr>
          <w:ins w:id="122" w:author="Autor"/>
          <w:rFonts w:asciiTheme="minorHAnsi" w:eastAsia="Calibri" w:hAnsiTheme="minorHAnsi" w:cstheme="minorHAnsi"/>
          <w:sz w:val="16"/>
          <w:szCs w:val="16"/>
          <w:lang w:eastAsia="en-US"/>
        </w:rPr>
      </w:pPr>
      <w:ins w:id="123"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ins>
    </w:p>
  </w:footnote>
  <w:footnote w:id="30">
    <w:p w14:paraId="4D2FA1AA" w14:textId="77777777" w:rsidR="00167087" w:rsidRPr="00522223" w:rsidRDefault="00167087" w:rsidP="00167087">
      <w:pPr>
        <w:pStyle w:val="Textpoznmkypodiarou"/>
        <w:rPr>
          <w:ins w:id="124" w:author="Autor"/>
          <w:rFonts w:asciiTheme="minorHAnsi" w:hAnsiTheme="minorHAnsi" w:cstheme="minorHAnsi"/>
          <w:sz w:val="16"/>
          <w:szCs w:val="16"/>
        </w:rPr>
      </w:pPr>
      <w:ins w:id="125"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ins>
    </w:p>
  </w:footnote>
  <w:footnote w:id="31">
    <w:p w14:paraId="3759D671" w14:textId="77777777" w:rsidR="00167087" w:rsidRPr="00B808E0" w:rsidRDefault="00167087" w:rsidP="00167087">
      <w:pPr>
        <w:pStyle w:val="Textpoznmkypodiarou"/>
        <w:jc w:val="both"/>
        <w:rPr>
          <w:ins w:id="126" w:author="Autor"/>
          <w:rFonts w:asciiTheme="minorHAnsi" w:hAnsiTheme="minorHAnsi" w:cstheme="minorHAnsi"/>
          <w:sz w:val="16"/>
          <w:szCs w:val="16"/>
        </w:rPr>
      </w:pPr>
      <w:ins w:id="127" w:author="Auto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ins>
    </w:p>
  </w:footnote>
  <w:footnote w:id="32">
    <w:p w14:paraId="07071C1F" w14:textId="77777777" w:rsidR="00AD3708" w:rsidRPr="001B4767" w:rsidRDefault="00AD3708"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33">
    <w:p w14:paraId="36CE8E08" w14:textId="77777777" w:rsidR="00AD3708" w:rsidRPr="001B4767" w:rsidRDefault="00AD3708"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34">
    <w:p w14:paraId="31414668" w14:textId="77777777" w:rsidR="00167087" w:rsidRPr="00522223" w:rsidRDefault="00167087" w:rsidP="00167087">
      <w:pPr>
        <w:rPr>
          <w:ins w:id="131" w:author="Autor"/>
          <w:sz w:val="16"/>
          <w:szCs w:val="16"/>
        </w:rPr>
      </w:pPr>
      <w:ins w:id="132" w:author="Auto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ins>
    </w:p>
  </w:footnote>
  <w:footnote w:id="35">
    <w:p w14:paraId="3036C964" w14:textId="77777777" w:rsidR="00167087" w:rsidRPr="00522223" w:rsidRDefault="00167087" w:rsidP="00167087">
      <w:pPr>
        <w:pStyle w:val="Textpoznmkypodiarou"/>
        <w:rPr>
          <w:ins w:id="133" w:author="Autor"/>
          <w:rFonts w:asciiTheme="minorHAnsi" w:eastAsia="Calibri" w:hAnsiTheme="minorHAnsi" w:cstheme="minorHAnsi"/>
          <w:sz w:val="16"/>
          <w:szCs w:val="16"/>
          <w:lang w:eastAsia="en-US"/>
        </w:rPr>
      </w:pPr>
      <w:ins w:id="134"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ins>
    </w:p>
  </w:footnote>
  <w:footnote w:id="36">
    <w:p w14:paraId="40D8D15A" w14:textId="77777777" w:rsidR="00167087" w:rsidRPr="00522223" w:rsidRDefault="00167087" w:rsidP="00167087">
      <w:pPr>
        <w:pStyle w:val="Textpoznmkypodiarou"/>
        <w:rPr>
          <w:ins w:id="135" w:author="Autor"/>
          <w:rFonts w:asciiTheme="minorHAnsi" w:hAnsiTheme="minorHAnsi" w:cstheme="minorHAnsi"/>
          <w:sz w:val="16"/>
          <w:szCs w:val="16"/>
        </w:rPr>
      </w:pPr>
      <w:ins w:id="136" w:author="Auto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ins>
    </w:p>
  </w:footnote>
  <w:footnote w:id="37">
    <w:p w14:paraId="58E4433C" w14:textId="77777777" w:rsidR="00167087" w:rsidRPr="00B808E0" w:rsidRDefault="00167087" w:rsidP="00167087">
      <w:pPr>
        <w:pStyle w:val="Textpoznmkypodiarou"/>
        <w:jc w:val="both"/>
        <w:rPr>
          <w:ins w:id="137" w:author="Autor"/>
          <w:rFonts w:asciiTheme="minorHAnsi" w:hAnsiTheme="minorHAnsi" w:cstheme="minorHAnsi"/>
          <w:sz w:val="16"/>
          <w:szCs w:val="16"/>
        </w:rPr>
      </w:pPr>
      <w:ins w:id="138" w:author="Auto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ins>
    </w:p>
  </w:footnote>
  <w:footnote w:id="38">
    <w:p w14:paraId="432A7FAC" w14:textId="77777777" w:rsidR="00AD3708" w:rsidRPr="001318E0" w:rsidRDefault="00AD3708" w:rsidP="00865985">
      <w:pPr>
        <w:pStyle w:val="Textpoznmkypodiarou"/>
        <w:spacing w:before="60"/>
        <w:rPr>
          <w:rFonts w:cstheme="minorHAnsi"/>
          <w:szCs w:val="18"/>
        </w:rPr>
      </w:pP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39">
    <w:p w14:paraId="17F9D1D3" w14:textId="77777777" w:rsidR="00AD3708" w:rsidRPr="002A308E" w:rsidRDefault="00AD3708" w:rsidP="005C67C0">
      <w:pPr>
        <w:pStyle w:val="Textpoznmkypodiarou"/>
        <w:spacing w:before="60"/>
        <w:rPr>
          <w:rFonts w:asciiTheme="minorHAnsi" w:hAnsiTheme="minorHAnsi" w:cstheme="minorHAnsi"/>
          <w:sz w:val="16"/>
          <w:szCs w:val="16"/>
        </w:rPr>
      </w:pP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Prijímateľ predkladá jeden z relevantných dokumentov.</w:t>
      </w:r>
    </w:p>
  </w:footnote>
  <w:footnote w:id="40">
    <w:p w14:paraId="163668F2" w14:textId="77777777" w:rsidR="009947F1" w:rsidRDefault="009947F1" w:rsidP="00632BF7">
      <w:pPr>
        <w:pStyle w:val="Textpoznmkypodiarou"/>
        <w:jc w:val="both"/>
      </w:pPr>
      <w:r>
        <w:rPr>
          <w:rStyle w:val="Odkaznapoznmkupodiarou"/>
        </w:rPr>
        <w:footnoteRef/>
      </w:r>
      <w:r>
        <w:t xml:space="preserve"> </w:t>
      </w:r>
      <w:r w:rsidRPr="003534C0">
        <w:rPr>
          <w:rFonts w:asciiTheme="minorHAnsi" w:hAnsiTheme="minorHAnsi" w:cstheme="minorHAnsi"/>
          <w:sz w:val="18"/>
          <w:szCs w:val="18"/>
        </w:rPr>
        <w:t xml:space="preserve">Metodické usmernenie k uplatňovaniu zásady „nespôsobovať významnú škodu“ je zverejnené na webovom sídle: </w:t>
      </w:r>
      <w:hyperlink r:id="rId5" w:history="1">
        <w:r w:rsidRPr="003534C0">
          <w:rPr>
            <w:rFonts w:asciiTheme="minorHAnsi" w:hAnsiTheme="minorHAnsi" w:cstheme="minorHAnsi"/>
            <w:sz w:val="18"/>
            <w:szCs w:val="18"/>
          </w:rPr>
          <w:t>https://eurofondy.gov.sk/dokumenty-a-publikacie/metodicke-dokumenty/metodicke-dokumenty-specificke-pre-program-slovensko/</w:t>
        </w:r>
      </w:hyperlink>
      <w:r w:rsidRPr="003534C0">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A6625" w14:textId="77777777" w:rsidR="007751EC" w:rsidRDefault="007751E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2607" w14:textId="77777777" w:rsidR="007751EC" w:rsidRDefault="007751E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2B9"/>
    <w:multiLevelType w:val="hybridMultilevel"/>
    <w:tmpl w:val="E10E7B62"/>
    <w:lvl w:ilvl="0" w:tplc="D598D8F6">
      <w:numFmt w:val="bullet"/>
      <w:lvlText w:val="-"/>
      <w:lvlJc w:val="left"/>
      <w:pPr>
        <w:ind w:left="1117" w:hanging="360"/>
      </w:pPr>
      <w:rPr>
        <w:rFonts w:ascii="Calibri" w:eastAsiaTheme="minorHAnsi" w:hAnsi="Calibri" w:cstheme="minorBidi"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4"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7"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A41C75"/>
    <w:multiLevelType w:val="hybridMultilevel"/>
    <w:tmpl w:val="5A447ACE"/>
    <w:lvl w:ilvl="0" w:tplc="9D347400">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2"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5"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6C71324"/>
    <w:multiLevelType w:val="hybridMultilevel"/>
    <w:tmpl w:val="DE8ACDB2"/>
    <w:lvl w:ilvl="0" w:tplc="041B0001">
      <w:start w:val="1"/>
      <w:numFmt w:val="bullet"/>
      <w:lvlText w:val=""/>
      <w:lvlJc w:val="left"/>
      <w:pPr>
        <w:ind w:left="1040" w:hanging="360"/>
      </w:pPr>
      <w:rPr>
        <w:rFonts w:ascii="Symbol" w:hAnsi="Symbo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9"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A572F08"/>
    <w:multiLevelType w:val="hybridMultilevel"/>
    <w:tmpl w:val="0AC0B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C67879"/>
    <w:multiLevelType w:val="hybridMultilevel"/>
    <w:tmpl w:val="95C08CD0"/>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1167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E54783C"/>
    <w:multiLevelType w:val="hybridMultilevel"/>
    <w:tmpl w:val="BCA244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316053A"/>
    <w:multiLevelType w:val="hybridMultilevel"/>
    <w:tmpl w:val="873EE696"/>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ABC4159E">
      <w:numFmt w:val="bullet"/>
      <w:lvlText w:val="-"/>
      <w:lvlJc w:val="left"/>
      <w:pPr>
        <w:ind w:left="3344" w:hanging="360"/>
      </w:pPr>
      <w:rPr>
        <w:rFonts w:ascii="Calibri" w:eastAsiaTheme="minorHAnsi" w:hAnsi="Calibri" w:cs="Calibri" w:hint="default"/>
      </w:r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6"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7"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E35409A"/>
    <w:multiLevelType w:val="hybridMultilevel"/>
    <w:tmpl w:val="4448D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31"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FE55595"/>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24"/>
  </w:num>
  <w:num w:numId="4">
    <w:abstractNumId w:val="8"/>
  </w:num>
  <w:num w:numId="5">
    <w:abstractNumId w:val="21"/>
  </w:num>
  <w:num w:numId="6">
    <w:abstractNumId w:val="10"/>
  </w:num>
  <w:num w:numId="7">
    <w:abstractNumId w:val="25"/>
  </w:num>
  <w:num w:numId="8">
    <w:abstractNumId w:val="11"/>
  </w:num>
  <w:num w:numId="9">
    <w:abstractNumId w:val="14"/>
  </w:num>
  <w:num w:numId="10">
    <w:abstractNumId w:val="28"/>
  </w:num>
  <w:num w:numId="11">
    <w:abstractNumId w:val="3"/>
  </w:num>
  <w:num w:numId="12">
    <w:abstractNumId w:val="27"/>
  </w:num>
  <w:num w:numId="13">
    <w:abstractNumId w:val="16"/>
  </w:num>
  <w:num w:numId="14">
    <w:abstractNumId w:val="26"/>
  </w:num>
  <w:num w:numId="15">
    <w:abstractNumId w:val="30"/>
  </w:num>
  <w:num w:numId="16">
    <w:abstractNumId w:val="1"/>
  </w:num>
  <w:num w:numId="17">
    <w:abstractNumId w:val="13"/>
  </w:num>
  <w:num w:numId="18">
    <w:abstractNumId w:val="6"/>
  </w:num>
  <w:num w:numId="19">
    <w:abstractNumId w:val="29"/>
  </w:num>
  <w:num w:numId="20">
    <w:abstractNumId w:val="17"/>
  </w:num>
  <w:num w:numId="21">
    <w:abstractNumId w:val="4"/>
  </w:num>
  <w:num w:numId="22">
    <w:abstractNumId w:val="7"/>
  </w:num>
  <w:num w:numId="23">
    <w:abstractNumId w:val="2"/>
  </w:num>
  <w:num w:numId="24">
    <w:abstractNumId w:val="12"/>
  </w:num>
  <w:num w:numId="25">
    <w:abstractNumId w:val="22"/>
  </w:num>
  <w:num w:numId="26">
    <w:abstractNumId w:val="19"/>
  </w:num>
  <w:num w:numId="27">
    <w:abstractNumId w:val="31"/>
  </w:num>
  <w:num w:numId="28">
    <w:abstractNumId w:val="23"/>
  </w:num>
  <w:num w:numId="29">
    <w:abstractNumId w:val="20"/>
  </w:num>
  <w:num w:numId="30">
    <w:abstractNumId w:val="9"/>
  </w:num>
  <w:num w:numId="31">
    <w:abstractNumId w:val="32"/>
  </w:num>
  <w:num w:numId="32">
    <w:abstractNumId w:val="1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087E"/>
    <w:rsid w:val="00041CAF"/>
    <w:rsid w:val="00047A1D"/>
    <w:rsid w:val="0005201C"/>
    <w:rsid w:val="00053BFF"/>
    <w:rsid w:val="000903AA"/>
    <w:rsid w:val="000942F0"/>
    <w:rsid w:val="000A0CA2"/>
    <w:rsid w:val="000A276C"/>
    <w:rsid w:val="000A645E"/>
    <w:rsid w:val="000B00A7"/>
    <w:rsid w:val="000B256C"/>
    <w:rsid w:val="000C0B91"/>
    <w:rsid w:val="000D00CA"/>
    <w:rsid w:val="000D55F2"/>
    <w:rsid w:val="000E27CE"/>
    <w:rsid w:val="000E6706"/>
    <w:rsid w:val="000E7203"/>
    <w:rsid w:val="000F6209"/>
    <w:rsid w:val="0010266E"/>
    <w:rsid w:val="0010365D"/>
    <w:rsid w:val="001104B1"/>
    <w:rsid w:val="0011072F"/>
    <w:rsid w:val="00111231"/>
    <w:rsid w:val="001114F9"/>
    <w:rsid w:val="00116EEB"/>
    <w:rsid w:val="00130856"/>
    <w:rsid w:val="001321FB"/>
    <w:rsid w:val="00132A12"/>
    <w:rsid w:val="00134300"/>
    <w:rsid w:val="001459BF"/>
    <w:rsid w:val="00151D4A"/>
    <w:rsid w:val="00152660"/>
    <w:rsid w:val="00155859"/>
    <w:rsid w:val="00164E31"/>
    <w:rsid w:val="00165194"/>
    <w:rsid w:val="00166672"/>
    <w:rsid w:val="00167087"/>
    <w:rsid w:val="00170BE6"/>
    <w:rsid w:val="00172704"/>
    <w:rsid w:val="0017490F"/>
    <w:rsid w:val="00183566"/>
    <w:rsid w:val="001835A6"/>
    <w:rsid w:val="001865C4"/>
    <w:rsid w:val="001911D2"/>
    <w:rsid w:val="001A0979"/>
    <w:rsid w:val="001A1E7A"/>
    <w:rsid w:val="001A2089"/>
    <w:rsid w:val="001A7C11"/>
    <w:rsid w:val="001C18ED"/>
    <w:rsid w:val="001C1CE2"/>
    <w:rsid w:val="001C24E4"/>
    <w:rsid w:val="001C7B96"/>
    <w:rsid w:val="001E0824"/>
    <w:rsid w:val="001E6ECA"/>
    <w:rsid w:val="001E79E3"/>
    <w:rsid w:val="0020250D"/>
    <w:rsid w:val="002039EF"/>
    <w:rsid w:val="00203F4B"/>
    <w:rsid w:val="002043E1"/>
    <w:rsid w:val="00216AB5"/>
    <w:rsid w:val="00223FC5"/>
    <w:rsid w:val="00225050"/>
    <w:rsid w:val="002277EC"/>
    <w:rsid w:val="002333DC"/>
    <w:rsid w:val="00233661"/>
    <w:rsid w:val="0023437F"/>
    <w:rsid w:val="002346DD"/>
    <w:rsid w:val="00235F24"/>
    <w:rsid w:val="00252036"/>
    <w:rsid w:val="00256DCB"/>
    <w:rsid w:val="002625BA"/>
    <w:rsid w:val="002628DC"/>
    <w:rsid w:val="0026657B"/>
    <w:rsid w:val="00271078"/>
    <w:rsid w:val="00275761"/>
    <w:rsid w:val="00276349"/>
    <w:rsid w:val="0027790A"/>
    <w:rsid w:val="00277930"/>
    <w:rsid w:val="00285AAB"/>
    <w:rsid w:val="00286D39"/>
    <w:rsid w:val="00296B0D"/>
    <w:rsid w:val="002A2109"/>
    <w:rsid w:val="002A7500"/>
    <w:rsid w:val="002B0A16"/>
    <w:rsid w:val="002B18FF"/>
    <w:rsid w:val="002B4ACA"/>
    <w:rsid w:val="002B4ACB"/>
    <w:rsid w:val="002C32B3"/>
    <w:rsid w:val="002C38EE"/>
    <w:rsid w:val="002C50AA"/>
    <w:rsid w:val="002C6DA4"/>
    <w:rsid w:val="002D57B2"/>
    <w:rsid w:val="002D5DC7"/>
    <w:rsid w:val="002D7129"/>
    <w:rsid w:val="002D75B8"/>
    <w:rsid w:val="002F4AFF"/>
    <w:rsid w:val="002F7334"/>
    <w:rsid w:val="00300B76"/>
    <w:rsid w:val="0030161C"/>
    <w:rsid w:val="00307EA8"/>
    <w:rsid w:val="003109C6"/>
    <w:rsid w:val="00314025"/>
    <w:rsid w:val="00315A38"/>
    <w:rsid w:val="00334967"/>
    <w:rsid w:val="00337C06"/>
    <w:rsid w:val="003409C1"/>
    <w:rsid w:val="00342533"/>
    <w:rsid w:val="003534C0"/>
    <w:rsid w:val="003603AE"/>
    <w:rsid w:val="00365255"/>
    <w:rsid w:val="00375B64"/>
    <w:rsid w:val="003818FF"/>
    <w:rsid w:val="0038297F"/>
    <w:rsid w:val="00384670"/>
    <w:rsid w:val="003A4D65"/>
    <w:rsid w:val="003B0987"/>
    <w:rsid w:val="003C197F"/>
    <w:rsid w:val="003C684E"/>
    <w:rsid w:val="003C7649"/>
    <w:rsid w:val="003D080E"/>
    <w:rsid w:val="003D1169"/>
    <w:rsid w:val="003E0328"/>
    <w:rsid w:val="003F06E3"/>
    <w:rsid w:val="003F47FE"/>
    <w:rsid w:val="003F55B1"/>
    <w:rsid w:val="004017CD"/>
    <w:rsid w:val="0040273C"/>
    <w:rsid w:val="004071E3"/>
    <w:rsid w:val="00420C21"/>
    <w:rsid w:val="00420F20"/>
    <w:rsid w:val="00421DE9"/>
    <w:rsid w:val="00422E08"/>
    <w:rsid w:val="00423F12"/>
    <w:rsid w:val="00425CAC"/>
    <w:rsid w:val="00431204"/>
    <w:rsid w:val="0043633C"/>
    <w:rsid w:val="00450D6B"/>
    <w:rsid w:val="00451348"/>
    <w:rsid w:val="004527B7"/>
    <w:rsid w:val="00453274"/>
    <w:rsid w:val="00462A64"/>
    <w:rsid w:val="00480C36"/>
    <w:rsid w:val="004A14CF"/>
    <w:rsid w:val="004B0110"/>
    <w:rsid w:val="004B0C50"/>
    <w:rsid w:val="004B396A"/>
    <w:rsid w:val="004C0899"/>
    <w:rsid w:val="004D5CB9"/>
    <w:rsid w:val="004F70F3"/>
    <w:rsid w:val="004F75B1"/>
    <w:rsid w:val="00511F85"/>
    <w:rsid w:val="005174DE"/>
    <w:rsid w:val="00527F8C"/>
    <w:rsid w:val="005526D3"/>
    <w:rsid w:val="00555AB9"/>
    <w:rsid w:val="005564C8"/>
    <w:rsid w:val="00557728"/>
    <w:rsid w:val="00563B55"/>
    <w:rsid w:val="005709C9"/>
    <w:rsid w:val="005757DF"/>
    <w:rsid w:val="00582678"/>
    <w:rsid w:val="00584407"/>
    <w:rsid w:val="00591E9A"/>
    <w:rsid w:val="00594861"/>
    <w:rsid w:val="0059675E"/>
    <w:rsid w:val="00597501"/>
    <w:rsid w:val="005A02D5"/>
    <w:rsid w:val="005A0591"/>
    <w:rsid w:val="005A182C"/>
    <w:rsid w:val="005B0F59"/>
    <w:rsid w:val="005B2479"/>
    <w:rsid w:val="005B3421"/>
    <w:rsid w:val="005B43A4"/>
    <w:rsid w:val="005C2006"/>
    <w:rsid w:val="005C2C0C"/>
    <w:rsid w:val="005C4356"/>
    <w:rsid w:val="005C597E"/>
    <w:rsid w:val="005C67C0"/>
    <w:rsid w:val="005D2694"/>
    <w:rsid w:val="005D51D3"/>
    <w:rsid w:val="005D660F"/>
    <w:rsid w:val="005D778C"/>
    <w:rsid w:val="005D77B5"/>
    <w:rsid w:val="005E5628"/>
    <w:rsid w:val="005E6308"/>
    <w:rsid w:val="005F4977"/>
    <w:rsid w:val="005F4D90"/>
    <w:rsid w:val="00602214"/>
    <w:rsid w:val="00606C3C"/>
    <w:rsid w:val="00616FE6"/>
    <w:rsid w:val="006219F8"/>
    <w:rsid w:val="00623D8C"/>
    <w:rsid w:val="00624187"/>
    <w:rsid w:val="00624872"/>
    <w:rsid w:val="00631BC9"/>
    <w:rsid w:val="00632627"/>
    <w:rsid w:val="006333D9"/>
    <w:rsid w:val="006362BF"/>
    <w:rsid w:val="00636E86"/>
    <w:rsid w:val="0063709D"/>
    <w:rsid w:val="00637D77"/>
    <w:rsid w:val="006412F2"/>
    <w:rsid w:val="006456DF"/>
    <w:rsid w:val="00652018"/>
    <w:rsid w:val="0065242A"/>
    <w:rsid w:val="0066150C"/>
    <w:rsid w:val="006645E4"/>
    <w:rsid w:val="006656A4"/>
    <w:rsid w:val="006818FA"/>
    <w:rsid w:val="006830EC"/>
    <w:rsid w:val="00683858"/>
    <w:rsid w:val="00685C3A"/>
    <w:rsid w:val="006969EC"/>
    <w:rsid w:val="006A1424"/>
    <w:rsid w:val="006B2E48"/>
    <w:rsid w:val="006B6D96"/>
    <w:rsid w:val="006C3504"/>
    <w:rsid w:val="006C573E"/>
    <w:rsid w:val="006D2F33"/>
    <w:rsid w:val="006D40F1"/>
    <w:rsid w:val="006D684C"/>
    <w:rsid w:val="006E76FF"/>
    <w:rsid w:val="006E79B3"/>
    <w:rsid w:val="006F552A"/>
    <w:rsid w:val="006F6D0B"/>
    <w:rsid w:val="00701544"/>
    <w:rsid w:val="00704509"/>
    <w:rsid w:val="007074BE"/>
    <w:rsid w:val="007125CA"/>
    <w:rsid w:val="00732457"/>
    <w:rsid w:val="00733160"/>
    <w:rsid w:val="00742A7C"/>
    <w:rsid w:val="00744E88"/>
    <w:rsid w:val="007467E2"/>
    <w:rsid w:val="007637D7"/>
    <w:rsid w:val="007666D5"/>
    <w:rsid w:val="00767C04"/>
    <w:rsid w:val="00771A0A"/>
    <w:rsid w:val="007751EC"/>
    <w:rsid w:val="0077664F"/>
    <w:rsid w:val="00793509"/>
    <w:rsid w:val="00796A73"/>
    <w:rsid w:val="007A1ED8"/>
    <w:rsid w:val="007A3636"/>
    <w:rsid w:val="007A594B"/>
    <w:rsid w:val="007A74D7"/>
    <w:rsid w:val="007B64FE"/>
    <w:rsid w:val="007C7D4E"/>
    <w:rsid w:val="007D0680"/>
    <w:rsid w:val="007D0C72"/>
    <w:rsid w:val="007D1077"/>
    <w:rsid w:val="007D2FDD"/>
    <w:rsid w:val="007E0791"/>
    <w:rsid w:val="007E0F55"/>
    <w:rsid w:val="007F0FF6"/>
    <w:rsid w:val="007F4014"/>
    <w:rsid w:val="007F735D"/>
    <w:rsid w:val="00805244"/>
    <w:rsid w:val="00806D1C"/>
    <w:rsid w:val="00813946"/>
    <w:rsid w:val="008156BD"/>
    <w:rsid w:val="00821E43"/>
    <w:rsid w:val="0082630E"/>
    <w:rsid w:val="0083272C"/>
    <w:rsid w:val="00835089"/>
    <w:rsid w:val="00843DB1"/>
    <w:rsid w:val="00847FB6"/>
    <w:rsid w:val="00851402"/>
    <w:rsid w:val="008526B0"/>
    <w:rsid w:val="00852E00"/>
    <w:rsid w:val="00853AF5"/>
    <w:rsid w:val="008614EC"/>
    <w:rsid w:val="00861D6B"/>
    <w:rsid w:val="00862490"/>
    <w:rsid w:val="008630B1"/>
    <w:rsid w:val="00865985"/>
    <w:rsid w:val="0087703F"/>
    <w:rsid w:val="00877E9E"/>
    <w:rsid w:val="00887B78"/>
    <w:rsid w:val="00891618"/>
    <w:rsid w:val="00891627"/>
    <w:rsid w:val="008A160F"/>
    <w:rsid w:val="008A1D5E"/>
    <w:rsid w:val="008C09F8"/>
    <w:rsid w:val="008D0F8A"/>
    <w:rsid w:val="008D1EE9"/>
    <w:rsid w:val="008F1F48"/>
    <w:rsid w:val="00902309"/>
    <w:rsid w:val="009064D6"/>
    <w:rsid w:val="0091277D"/>
    <w:rsid w:val="00914CFF"/>
    <w:rsid w:val="009212BA"/>
    <w:rsid w:val="0092352E"/>
    <w:rsid w:val="0093035D"/>
    <w:rsid w:val="009338FB"/>
    <w:rsid w:val="009347F3"/>
    <w:rsid w:val="00936C01"/>
    <w:rsid w:val="00951174"/>
    <w:rsid w:val="00953063"/>
    <w:rsid w:val="0096038F"/>
    <w:rsid w:val="00967897"/>
    <w:rsid w:val="00973D19"/>
    <w:rsid w:val="00974FFF"/>
    <w:rsid w:val="009762E6"/>
    <w:rsid w:val="00985129"/>
    <w:rsid w:val="009947F1"/>
    <w:rsid w:val="009A1C07"/>
    <w:rsid w:val="009A2158"/>
    <w:rsid w:val="009A2EBB"/>
    <w:rsid w:val="009A431B"/>
    <w:rsid w:val="009A441D"/>
    <w:rsid w:val="009B2139"/>
    <w:rsid w:val="009B2F89"/>
    <w:rsid w:val="009B6054"/>
    <w:rsid w:val="009C7042"/>
    <w:rsid w:val="009E1601"/>
    <w:rsid w:val="00A0008B"/>
    <w:rsid w:val="00A03E8F"/>
    <w:rsid w:val="00A14AD9"/>
    <w:rsid w:val="00A14B70"/>
    <w:rsid w:val="00A16885"/>
    <w:rsid w:val="00A3032C"/>
    <w:rsid w:val="00A34003"/>
    <w:rsid w:val="00A37037"/>
    <w:rsid w:val="00A45D87"/>
    <w:rsid w:val="00A5180A"/>
    <w:rsid w:val="00A53989"/>
    <w:rsid w:val="00A54C7A"/>
    <w:rsid w:val="00A57960"/>
    <w:rsid w:val="00A61910"/>
    <w:rsid w:val="00A62653"/>
    <w:rsid w:val="00A63098"/>
    <w:rsid w:val="00A64DB9"/>
    <w:rsid w:val="00A65E4C"/>
    <w:rsid w:val="00A715D5"/>
    <w:rsid w:val="00A71BBF"/>
    <w:rsid w:val="00A73E2C"/>
    <w:rsid w:val="00A742B7"/>
    <w:rsid w:val="00A7483E"/>
    <w:rsid w:val="00A81425"/>
    <w:rsid w:val="00A83059"/>
    <w:rsid w:val="00A83298"/>
    <w:rsid w:val="00A86D43"/>
    <w:rsid w:val="00A90933"/>
    <w:rsid w:val="00A91E9E"/>
    <w:rsid w:val="00A936C5"/>
    <w:rsid w:val="00A9791C"/>
    <w:rsid w:val="00AA588C"/>
    <w:rsid w:val="00AC4280"/>
    <w:rsid w:val="00AC5E95"/>
    <w:rsid w:val="00AD1BFF"/>
    <w:rsid w:val="00AD219B"/>
    <w:rsid w:val="00AD3708"/>
    <w:rsid w:val="00AD49B2"/>
    <w:rsid w:val="00AD51E9"/>
    <w:rsid w:val="00AE62A1"/>
    <w:rsid w:val="00AE752C"/>
    <w:rsid w:val="00AF25AD"/>
    <w:rsid w:val="00AF3BD9"/>
    <w:rsid w:val="00B005E1"/>
    <w:rsid w:val="00B026EE"/>
    <w:rsid w:val="00B02CB5"/>
    <w:rsid w:val="00B0354E"/>
    <w:rsid w:val="00B139A1"/>
    <w:rsid w:val="00B20A01"/>
    <w:rsid w:val="00B23576"/>
    <w:rsid w:val="00B300EA"/>
    <w:rsid w:val="00B42E0D"/>
    <w:rsid w:val="00B45A0B"/>
    <w:rsid w:val="00B46841"/>
    <w:rsid w:val="00B478A1"/>
    <w:rsid w:val="00B53816"/>
    <w:rsid w:val="00B5759D"/>
    <w:rsid w:val="00B579F1"/>
    <w:rsid w:val="00B665DA"/>
    <w:rsid w:val="00B73C1F"/>
    <w:rsid w:val="00B73D73"/>
    <w:rsid w:val="00B934C5"/>
    <w:rsid w:val="00BB16D2"/>
    <w:rsid w:val="00BB1CB7"/>
    <w:rsid w:val="00BB3DB9"/>
    <w:rsid w:val="00BC4137"/>
    <w:rsid w:val="00BC7270"/>
    <w:rsid w:val="00BD3F28"/>
    <w:rsid w:val="00BD7A1D"/>
    <w:rsid w:val="00BE0CC9"/>
    <w:rsid w:val="00BE585D"/>
    <w:rsid w:val="00BE588B"/>
    <w:rsid w:val="00BF3169"/>
    <w:rsid w:val="00C035B6"/>
    <w:rsid w:val="00C03BC5"/>
    <w:rsid w:val="00C05E7A"/>
    <w:rsid w:val="00C25B77"/>
    <w:rsid w:val="00C2765F"/>
    <w:rsid w:val="00C30269"/>
    <w:rsid w:val="00C3654E"/>
    <w:rsid w:val="00C42C85"/>
    <w:rsid w:val="00C43008"/>
    <w:rsid w:val="00C440AB"/>
    <w:rsid w:val="00C4612A"/>
    <w:rsid w:val="00C51635"/>
    <w:rsid w:val="00C60706"/>
    <w:rsid w:val="00C626B9"/>
    <w:rsid w:val="00C673C4"/>
    <w:rsid w:val="00C72682"/>
    <w:rsid w:val="00C81A4F"/>
    <w:rsid w:val="00C81BC6"/>
    <w:rsid w:val="00C83CE0"/>
    <w:rsid w:val="00C86D8E"/>
    <w:rsid w:val="00C8758C"/>
    <w:rsid w:val="00C87CB8"/>
    <w:rsid w:val="00C92C7F"/>
    <w:rsid w:val="00C9446F"/>
    <w:rsid w:val="00CB0104"/>
    <w:rsid w:val="00CB5299"/>
    <w:rsid w:val="00CB5C53"/>
    <w:rsid w:val="00CB6D4A"/>
    <w:rsid w:val="00CE2B71"/>
    <w:rsid w:val="00CE3AA6"/>
    <w:rsid w:val="00CE6922"/>
    <w:rsid w:val="00CF0804"/>
    <w:rsid w:val="00CF2DD5"/>
    <w:rsid w:val="00D07482"/>
    <w:rsid w:val="00D1164D"/>
    <w:rsid w:val="00D179E7"/>
    <w:rsid w:val="00D2042F"/>
    <w:rsid w:val="00D23535"/>
    <w:rsid w:val="00D23953"/>
    <w:rsid w:val="00D24F34"/>
    <w:rsid w:val="00D312BF"/>
    <w:rsid w:val="00D3240B"/>
    <w:rsid w:val="00D33ACD"/>
    <w:rsid w:val="00D344F0"/>
    <w:rsid w:val="00D4290A"/>
    <w:rsid w:val="00D55654"/>
    <w:rsid w:val="00D619FB"/>
    <w:rsid w:val="00D61A78"/>
    <w:rsid w:val="00D61EB1"/>
    <w:rsid w:val="00D6524E"/>
    <w:rsid w:val="00D677A9"/>
    <w:rsid w:val="00D73FFF"/>
    <w:rsid w:val="00D810C4"/>
    <w:rsid w:val="00D82799"/>
    <w:rsid w:val="00D84A4A"/>
    <w:rsid w:val="00D93372"/>
    <w:rsid w:val="00D93C2E"/>
    <w:rsid w:val="00D97D57"/>
    <w:rsid w:val="00DA01E2"/>
    <w:rsid w:val="00DA46D5"/>
    <w:rsid w:val="00DA4A65"/>
    <w:rsid w:val="00DA5F2F"/>
    <w:rsid w:val="00DA6189"/>
    <w:rsid w:val="00DB2B55"/>
    <w:rsid w:val="00DB7E88"/>
    <w:rsid w:val="00DB7F81"/>
    <w:rsid w:val="00DD3C7D"/>
    <w:rsid w:val="00DD7160"/>
    <w:rsid w:val="00DD7756"/>
    <w:rsid w:val="00DE4507"/>
    <w:rsid w:val="00DE62D2"/>
    <w:rsid w:val="00DE7043"/>
    <w:rsid w:val="00E0736E"/>
    <w:rsid w:val="00E20341"/>
    <w:rsid w:val="00E33ED8"/>
    <w:rsid w:val="00E42B13"/>
    <w:rsid w:val="00E4631E"/>
    <w:rsid w:val="00E46E79"/>
    <w:rsid w:val="00E567CB"/>
    <w:rsid w:val="00E63946"/>
    <w:rsid w:val="00E67B19"/>
    <w:rsid w:val="00E750D1"/>
    <w:rsid w:val="00E8121A"/>
    <w:rsid w:val="00E90513"/>
    <w:rsid w:val="00E928A6"/>
    <w:rsid w:val="00EA26E0"/>
    <w:rsid w:val="00EB7878"/>
    <w:rsid w:val="00EC3E6B"/>
    <w:rsid w:val="00ED4FF5"/>
    <w:rsid w:val="00EE28AC"/>
    <w:rsid w:val="00EE6F0E"/>
    <w:rsid w:val="00EF0714"/>
    <w:rsid w:val="00EF5995"/>
    <w:rsid w:val="00F002DC"/>
    <w:rsid w:val="00F011D3"/>
    <w:rsid w:val="00F06044"/>
    <w:rsid w:val="00F113A7"/>
    <w:rsid w:val="00F12CA2"/>
    <w:rsid w:val="00F13B37"/>
    <w:rsid w:val="00F13DE9"/>
    <w:rsid w:val="00F22F61"/>
    <w:rsid w:val="00F24256"/>
    <w:rsid w:val="00F2496E"/>
    <w:rsid w:val="00F30530"/>
    <w:rsid w:val="00F30F65"/>
    <w:rsid w:val="00F31D41"/>
    <w:rsid w:val="00F422A9"/>
    <w:rsid w:val="00F428C0"/>
    <w:rsid w:val="00F52C7F"/>
    <w:rsid w:val="00F77157"/>
    <w:rsid w:val="00F80272"/>
    <w:rsid w:val="00F91A22"/>
    <w:rsid w:val="00F921E9"/>
    <w:rsid w:val="00F95818"/>
    <w:rsid w:val="00FA20D9"/>
    <w:rsid w:val="00FA7EDF"/>
    <w:rsid w:val="00FB32E5"/>
    <w:rsid w:val="00FC40DD"/>
    <w:rsid w:val="00FC42CF"/>
    <w:rsid w:val="00FC4491"/>
    <w:rsid w:val="00FC6912"/>
    <w:rsid w:val="00FE3B04"/>
    <w:rsid w:val="00FF20E3"/>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910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qFormat/>
    <w:rsid w:val="007467E2"/>
    <w:rPr>
      <w:rFonts w:cs="Times New Roman"/>
      <w:vertAlign w:val="superscript"/>
    </w:rPr>
  </w:style>
  <w:style w:type="paragraph" w:customStyle="1" w:styleId="Char2">
    <w:name w:val="Char2"/>
    <w:basedOn w:val="Normlny"/>
    <w:link w:val="Odkaznapoznmkupodiarou"/>
    <w:qFormat/>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 w:type="paragraph" w:customStyle="1" w:styleId="Default">
    <w:name w:val="Default"/>
    <w:rsid w:val="009A2EBB"/>
    <w:pPr>
      <w:autoSpaceDE w:val="0"/>
      <w:autoSpaceDN w:val="0"/>
      <w:adjustRightInd w:val="0"/>
      <w:spacing w:after="0" w:line="240" w:lineRule="auto"/>
    </w:pPr>
    <w:rPr>
      <w:rFonts w:ascii="Calibri" w:eastAsia="Calibri"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67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yperlink" Target="http://www.uvo.gov.sk/metodika-vzdelavanie/tematicke-materialy/spolocensky-zodpovedne-verejne-obstaravanie" TargetMode="External"/><Relationship Id="rId18" Type="http://schemas.openxmlformats.org/officeDocument/2006/relationships/hyperlink" Target="https://green-business.ec.europa.eu/green-public-procurement/gpp-criteria-and-requirements_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7" Type="http://schemas.openxmlformats.org/officeDocument/2006/relationships/hyperlink" Target="http://www.uvo.gov.sk/metodika-vzdelavanie/tematicke-materialy/spolocensky-zodpovedne-verejne-obstaravani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bat.enviroportal.sk/Public/DatabazaBREF.aspx" TargetMode="External"/><Relationship Id="rId23" Type="http://schemas.openxmlformats.org/officeDocument/2006/relationships/header" Target="header3.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hyperlink" Target="https://green-business.ec.europa.eu/green-public-procurement/gpp-criteria-and-requirements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 Type="http://schemas.openxmlformats.org/officeDocument/2006/relationships/hyperlink" Target="https://eurofondy.gov.sk/dokumenty-a-publikacie/metodicke-dokumenty/metodicke-dokumenty-specificke-pre-program-slovensko/" TargetMode="External"/><Relationship Id="rId5" Type="http://schemas.openxmlformats.org/officeDocument/2006/relationships/hyperlink" Target="https://eurofondy.gov.sk/dokumenty-a-publikacie/metodicke-dokumenty/metodicke-dokumenty-specificke-pre-program-slovensko/" TargetMode="External"/><Relationship Id="rId4" Type="http://schemas.openxmlformats.org/officeDocument/2006/relationships/hyperlink" Target="https://eurofondy.gov.sk/dokumenty-a-publikacie/metodicke-dokumenty/metodicke-dokumenty-specificke-pre-program-slovensk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87981-9B67-4F28-AFEF-C6D720B2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11563</Words>
  <Characters>65912</Characters>
  <Application>Microsoft Office Word</Application>
  <DocSecurity>0</DocSecurity>
  <Lines>549</Lines>
  <Paragraphs>154</Paragraphs>
  <ScaleCrop>false</ScaleCrop>
  <Company/>
  <LinksUpToDate>false</LinksUpToDate>
  <CharactersWithSpaces>77321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2025-10-06T08:08:00Z</dcterms:created>
  <dcterms:modified xsi:type="dcterms:W3CDTF">2025-10-06T08:09:00Z</dcterms:modified>
</cp:coreProperties>
</file>